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240120">
        <w:rPr>
          <w:rFonts w:ascii="Sylfaen" w:hAnsi="Sylfaen"/>
          <w:i w:val="0"/>
          <w:sz w:val="24"/>
          <w:szCs w:val="24"/>
        </w:rPr>
        <w:t>11</w:t>
      </w:r>
      <w:r w:rsidRPr="008B1F5B">
        <w:rPr>
          <w:rFonts w:ascii="Calibri" w:hAnsi="Calibri"/>
          <w:i w:val="0"/>
          <w:sz w:val="24"/>
          <w:szCs w:val="24"/>
        </w:rPr>
        <w:t>"-ого "</w:t>
      </w:r>
      <w:r w:rsidR="00240120">
        <w:rPr>
          <w:rFonts w:ascii="GHEA Grapalat" w:hAnsi="GHEA Grapalat"/>
          <w:i w:val="0"/>
          <w:sz w:val="24"/>
          <w:szCs w:val="24"/>
        </w:rPr>
        <w:t>1</w:t>
      </w:r>
      <w:r w:rsidR="00FF44B4">
        <w:rPr>
          <w:rFonts w:ascii="GHEA Grapalat" w:hAnsi="GHEA Grapalat"/>
          <w:i w:val="0"/>
          <w:sz w:val="24"/>
          <w:szCs w:val="24"/>
        </w:rPr>
        <w:t>2</w:t>
      </w:r>
      <w:r w:rsidRPr="008B1F5B">
        <w:rPr>
          <w:rFonts w:ascii="Calibri" w:hAnsi="Calibri"/>
          <w:i w:val="0"/>
          <w:sz w:val="24"/>
          <w:szCs w:val="24"/>
        </w:rPr>
        <w:t>"  202</w:t>
      </w:r>
      <w:r w:rsidR="00FF44B4">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240120">
        <w:rPr>
          <w:rFonts w:ascii="Sylfaen" w:hAnsi="Sylfaen"/>
          <w:i w:val="0"/>
          <w:sz w:val="24"/>
          <w:szCs w:val="24"/>
        </w:rPr>
        <w:t>VM-GHAPDzB-25/01</w:t>
      </w:r>
    </w:p>
    <w:p w:rsidR="00E12B8D" w:rsidRPr="00501D4F" w:rsidRDefault="00E12B8D" w:rsidP="00E12B8D">
      <w:pPr>
        <w:pStyle w:val="a3"/>
        <w:widowControl w:val="0"/>
        <w:spacing w:after="160" w:line="240" w:lineRule="auto"/>
        <w:rPr>
          <w:rFonts w:ascii="GHEA Grapalat" w:hAnsi="GHEA Grapalat"/>
          <w:i w:val="0"/>
          <w:sz w:val="22"/>
          <w:szCs w:val="22"/>
        </w:rPr>
      </w:pPr>
    </w:p>
    <w:p w:rsidR="00E12B8D" w:rsidRPr="00501D4F" w:rsidRDefault="00E12B8D" w:rsidP="00E12B8D">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sidR="00501D4F">
        <w:rPr>
          <w:rFonts w:ascii="GHEA Grapalat" w:hAnsi="GHEA Grapalat"/>
          <w:i w:val="0"/>
          <w:sz w:val="22"/>
          <w:szCs w:val="22"/>
        </w:rPr>
        <w:t xml:space="preserve"> </w:t>
      </w:r>
      <w:r w:rsidR="007E5C72" w:rsidRPr="0015555B">
        <w:rPr>
          <w:rFonts w:ascii="GHEA Grapalat" w:hAnsi="GHEA Grapalat"/>
          <w:i w:val="0"/>
          <w:sz w:val="24"/>
          <w:szCs w:val="24"/>
        </w:rPr>
        <w:t xml:space="preserve">« </w:t>
      </w:r>
      <w:r w:rsidR="00BD0664" w:rsidRPr="00BD0664">
        <w:rPr>
          <w:rFonts w:ascii="GHEA Grapalat" w:hAnsi="GHEA Grapalat"/>
          <w:i w:val="0"/>
          <w:sz w:val="24"/>
          <w:szCs w:val="24"/>
        </w:rPr>
        <w:t>Ванашен</w:t>
      </w:r>
      <w:r w:rsidR="007E5C72" w:rsidRPr="0015555B">
        <w:rPr>
          <w:rFonts w:ascii="GHEA Grapalat" w:hAnsi="GHEA Grapalat"/>
          <w:i w:val="0"/>
          <w:sz w:val="24"/>
          <w:szCs w:val="24"/>
        </w:rPr>
        <w:t xml:space="preserve">  детский сад»</w:t>
      </w:r>
      <w:r w:rsidR="007E5C72">
        <w:rPr>
          <w:rFonts w:ascii="GHEA Grapalat" w:hAnsi="GHEA Grapalat"/>
          <w:i w:val="0"/>
          <w:sz w:val="24"/>
          <w:szCs w:val="24"/>
        </w:rPr>
        <w:t xml:space="preserve"> </w:t>
      </w:r>
      <w:r w:rsidR="007E5C72" w:rsidRPr="0015555B">
        <w:rPr>
          <w:rFonts w:ascii="GHEA Grapalat" w:hAnsi="GHEA Grapalat"/>
          <w:i w:val="0"/>
          <w:sz w:val="24"/>
          <w:szCs w:val="24"/>
        </w:rPr>
        <w:t xml:space="preserve"> HOAK, которая находится в Араратской области  </w:t>
      </w:r>
      <w:r w:rsidR="00BD0664" w:rsidRPr="00BD0664">
        <w:rPr>
          <w:rFonts w:ascii="GHEA Grapalat" w:hAnsi="GHEA Grapalat"/>
          <w:i w:val="0"/>
          <w:sz w:val="24"/>
          <w:szCs w:val="24"/>
        </w:rPr>
        <w:t>Ванашен</w:t>
      </w:r>
      <w:r w:rsidR="00BD0664" w:rsidRPr="0015555B">
        <w:rPr>
          <w:rFonts w:ascii="GHEA Grapalat" w:hAnsi="GHEA Grapalat"/>
          <w:i w:val="0"/>
          <w:sz w:val="24"/>
          <w:szCs w:val="24"/>
        </w:rPr>
        <w:t xml:space="preserve"> </w:t>
      </w:r>
      <w:r w:rsidR="00BD0664" w:rsidRPr="00BD0664">
        <w:rPr>
          <w:rFonts w:ascii="GHEA Grapalat" w:hAnsi="GHEA Grapalat"/>
          <w:i w:val="0"/>
          <w:sz w:val="24"/>
          <w:szCs w:val="24"/>
        </w:rPr>
        <w:t xml:space="preserve"> </w:t>
      </w:r>
      <w:r w:rsidR="007E5C72" w:rsidRPr="0015555B">
        <w:rPr>
          <w:rFonts w:ascii="GHEA Grapalat" w:hAnsi="GHEA Grapalat"/>
          <w:i w:val="0"/>
          <w:sz w:val="24"/>
          <w:szCs w:val="24"/>
        </w:rPr>
        <w:t xml:space="preserve">на </w:t>
      </w:r>
      <w:r w:rsidR="00BD0664" w:rsidRPr="00BD0664">
        <w:rPr>
          <w:rFonts w:ascii="GHEA Grapalat" w:hAnsi="GHEA Grapalat"/>
          <w:i w:val="0"/>
          <w:sz w:val="24"/>
          <w:szCs w:val="24"/>
        </w:rPr>
        <w:t>Ванашен К. ул. Алоя</w:t>
      </w:r>
      <w:r w:rsidR="00BD0664" w:rsidRPr="00A16ABE">
        <w:rPr>
          <w:rFonts w:ascii="GHEA Grapalat" w:hAnsi="GHEA Grapalat"/>
          <w:i w:val="0"/>
          <w:sz w:val="24"/>
          <w:szCs w:val="24"/>
        </w:rPr>
        <w:t>н</w:t>
      </w:r>
      <w:r w:rsidR="00BD0664" w:rsidRPr="00BD0664">
        <w:rPr>
          <w:rFonts w:ascii="GHEA Grapalat" w:hAnsi="GHEA Grapalat"/>
          <w:i w:val="0"/>
          <w:sz w:val="24"/>
          <w:szCs w:val="24"/>
        </w:rPr>
        <w:t xml:space="preserve">, 24. </w:t>
      </w:r>
      <w:r w:rsidRPr="00501D4F">
        <w:rPr>
          <w:rFonts w:ascii="GHEA Grapalat" w:hAnsi="GHEA Grapalat"/>
          <w:i w:val="0"/>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sidR="00501D4F">
        <w:rPr>
          <w:rFonts w:ascii="GHEA Grapalat" w:hAnsi="GHEA Grapalat"/>
          <w:i w:val="0"/>
          <w:sz w:val="24"/>
          <w:szCs w:val="24"/>
        </w:rPr>
        <w:t xml:space="preserve"> </w:t>
      </w:r>
      <w:r w:rsidRPr="002C3F4E">
        <w:rPr>
          <w:rFonts w:ascii="GHEA Grapalat" w:hAnsi="GHEA Grapalat"/>
          <w:i w:val="0"/>
          <w:sz w:val="24"/>
          <w:szCs w:val="24"/>
        </w:rPr>
        <w:t>адресу</w:t>
      </w:r>
      <w:r w:rsidR="00501D4F">
        <w:rPr>
          <w:rFonts w:ascii="GHEA Grapalat" w:hAnsi="GHEA Grapalat"/>
          <w:i w:val="0"/>
          <w:spacing w:val="6"/>
          <w:sz w:val="24"/>
          <w:szCs w:val="24"/>
        </w:rPr>
        <w:t xml:space="preserve">  </w:t>
      </w:r>
      <w:r w:rsidR="009E3704" w:rsidRPr="002C3F4E">
        <w:rPr>
          <w:rFonts w:ascii="Sylfaen" w:hAnsi="Sylfaen"/>
          <w:i w:val="0"/>
          <w:sz w:val="24"/>
          <w:szCs w:val="24"/>
        </w:rPr>
        <w:t>с</w:t>
      </w:r>
      <w:r w:rsidR="009E3704" w:rsidRPr="002C3F4E">
        <w:rPr>
          <w:rFonts w:ascii="Sylfaen" w:hAnsi="Sylfaen"/>
          <w:i w:val="0"/>
          <w:sz w:val="24"/>
          <w:szCs w:val="24"/>
          <w:lang w:val="hy-AM"/>
        </w:rPr>
        <w:t xml:space="preserve"> </w:t>
      </w:r>
      <w:r w:rsidR="002C3F4E">
        <w:rPr>
          <w:rFonts w:ascii="Sylfaen" w:hAnsi="Sylfaen"/>
          <w:i w:val="0"/>
          <w:sz w:val="24"/>
          <w:szCs w:val="24"/>
        </w:rPr>
        <w:t xml:space="preserve"> </w:t>
      </w:r>
      <w:r w:rsidR="007E5C72" w:rsidRPr="0015555B">
        <w:rPr>
          <w:rFonts w:ascii="GHEA Grapalat" w:hAnsi="GHEA Grapalat"/>
          <w:i w:val="0"/>
          <w:sz w:val="24"/>
          <w:szCs w:val="24"/>
        </w:rPr>
        <w:t xml:space="preserve">Араратской области  </w:t>
      </w:r>
      <w:r w:rsidR="00BD0664" w:rsidRPr="00BD0664">
        <w:rPr>
          <w:rFonts w:ascii="GHEA Grapalat" w:hAnsi="GHEA Grapalat"/>
          <w:i w:val="0"/>
          <w:sz w:val="24"/>
          <w:szCs w:val="24"/>
        </w:rPr>
        <w:t>Ванашен</w:t>
      </w:r>
      <w:r w:rsidR="00BD0664" w:rsidRPr="0015555B">
        <w:rPr>
          <w:rFonts w:ascii="GHEA Grapalat" w:hAnsi="GHEA Grapalat"/>
          <w:i w:val="0"/>
          <w:sz w:val="24"/>
          <w:szCs w:val="24"/>
        </w:rPr>
        <w:t xml:space="preserve"> </w:t>
      </w:r>
      <w:r w:rsidR="00BD0664" w:rsidRPr="00BD0664">
        <w:rPr>
          <w:rFonts w:ascii="GHEA Grapalat" w:hAnsi="GHEA Grapalat"/>
          <w:i w:val="0"/>
          <w:sz w:val="24"/>
          <w:szCs w:val="24"/>
        </w:rPr>
        <w:t xml:space="preserve"> </w:t>
      </w:r>
      <w:r w:rsidR="00BD0664" w:rsidRPr="0015555B">
        <w:rPr>
          <w:rFonts w:ascii="GHEA Grapalat" w:hAnsi="GHEA Grapalat"/>
          <w:i w:val="0"/>
          <w:sz w:val="24"/>
          <w:szCs w:val="24"/>
        </w:rPr>
        <w:t xml:space="preserve">на </w:t>
      </w:r>
      <w:r w:rsidR="00BD0664" w:rsidRPr="00BD0664">
        <w:rPr>
          <w:rFonts w:ascii="GHEA Grapalat" w:hAnsi="GHEA Grapalat"/>
          <w:i w:val="0"/>
          <w:sz w:val="24"/>
          <w:szCs w:val="24"/>
        </w:rPr>
        <w:t>Ванашен К. ул. Алоян, 24</w:t>
      </w:r>
      <w:r w:rsidR="009E3704" w:rsidRPr="002C3F4E">
        <w:rPr>
          <w:rFonts w:ascii="Sylfaen" w:hAnsi="Sylfaen"/>
          <w:i w:val="0"/>
          <w:sz w:val="24"/>
          <w:szCs w:val="24"/>
        </w:rPr>
        <w:t xml:space="preserve">, </w:t>
      </w:r>
      <w:r w:rsidR="009E3704" w:rsidRPr="002C3F4E">
        <w:rPr>
          <w:rFonts w:ascii="Calibri" w:hAnsi="Calibri"/>
          <w:i w:val="0"/>
          <w:sz w:val="24"/>
          <w:szCs w:val="24"/>
        </w:rPr>
        <w:t xml:space="preserve">в документарной форме, </w:t>
      </w:r>
      <w:r w:rsidR="002C3F4E">
        <w:rPr>
          <w:rFonts w:ascii="Calibri" w:hAnsi="Calibri"/>
          <w:i w:val="0"/>
          <w:sz w:val="24"/>
          <w:szCs w:val="24"/>
        </w:rPr>
        <w:t xml:space="preserve"> </w:t>
      </w:r>
      <w:r w:rsidR="007941A0">
        <w:rPr>
          <w:rFonts w:ascii="Sylfaen" w:hAnsi="Sylfaen"/>
          <w:i w:val="0"/>
          <w:sz w:val="24"/>
          <w:szCs w:val="24"/>
          <w:lang w:val="hy-AM"/>
        </w:rPr>
        <w:t>1</w:t>
      </w:r>
      <w:r w:rsidR="00240120">
        <w:rPr>
          <w:rFonts w:ascii="Sylfaen" w:hAnsi="Sylfaen"/>
          <w:i w:val="0"/>
          <w:sz w:val="24"/>
          <w:szCs w:val="24"/>
        </w:rPr>
        <w:t>1</w:t>
      </w:r>
      <w:r w:rsidR="007941A0">
        <w:rPr>
          <w:rFonts w:ascii="Sylfaen" w:hAnsi="Sylfaen"/>
          <w:i w:val="0"/>
          <w:sz w:val="24"/>
          <w:szCs w:val="24"/>
          <w:lang w:val="hy-AM"/>
        </w:rPr>
        <w:t>.</w:t>
      </w:r>
      <w:r w:rsidR="00FF44B4">
        <w:rPr>
          <w:rFonts w:ascii="Sylfaen" w:hAnsi="Sylfaen"/>
          <w:i w:val="0"/>
          <w:sz w:val="24"/>
          <w:szCs w:val="24"/>
        </w:rPr>
        <w:t>0</w:t>
      </w:r>
      <w:r w:rsidR="009256FD">
        <w:rPr>
          <w:rFonts w:ascii="Sylfaen" w:hAnsi="Sylfaen"/>
          <w:i w:val="0"/>
          <w:sz w:val="24"/>
          <w:szCs w:val="24"/>
        </w:rPr>
        <w:t>0</w:t>
      </w:r>
      <w:r w:rsidR="002C3F4E">
        <w:rPr>
          <w:rFonts w:ascii="Sylfaen" w:hAnsi="Sylfaen"/>
          <w:i w:val="0"/>
          <w:sz w:val="24"/>
          <w:szCs w:val="24"/>
        </w:rPr>
        <w:t xml:space="preserve"> </w:t>
      </w:r>
      <w:r w:rsidR="009E3704" w:rsidRPr="002C3F4E">
        <w:rPr>
          <w:rFonts w:ascii="Calibri" w:hAnsi="Calibri"/>
          <w:i w:val="0"/>
          <w:sz w:val="24"/>
          <w:szCs w:val="24"/>
        </w:rPr>
        <w:t xml:space="preserve"> часов </w:t>
      </w:r>
      <w:r w:rsidR="002C3F4E">
        <w:rPr>
          <w:rFonts w:ascii="Calibri" w:hAnsi="Calibri"/>
          <w:i w:val="0"/>
          <w:sz w:val="24"/>
          <w:szCs w:val="24"/>
        </w:rPr>
        <w:t xml:space="preserve"> </w:t>
      </w:r>
      <w:r w:rsidR="009E3704"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E12B8D" w:rsidRPr="00240120" w:rsidRDefault="00E12B8D" w:rsidP="00E12B8D">
      <w:pPr>
        <w:pStyle w:val="a3"/>
        <w:widowControl w:val="0"/>
        <w:spacing w:after="160" w:line="240" w:lineRule="auto"/>
        <w:ind w:firstLine="567"/>
        <w:rPr>
          <w:rFonts w:ascii="GHEA Grapalat" w:hAnsi="GHEA Grapalat"/>
          <w:i w:val="0"/>
          <w:color w:val="C00000"/>
          <w:sz w:val="24"/>
          <w:szCs w:val="24"/>
        </w:rPr>
      </w:pPr>
      <w:r w:rsidRPr="002C3F4E">
        <w:rPr>
          <w:rFonts w:ascii="GHEA Grapalat" w:hAnsi="GHEA Grapalat"/>
          <w:i w:val="0"/>
          <w:sz w:val="24"/>
          <w:szCs w:val="24"/>
        </w:rPr>
        <w:t>Вскрытие заявок будет проводиться по адресу</w:t>
      </w:r>
      <w:r w:rsidR="002C3F4E">
        <w:rPr>
          <w:rFonts w:ascii="GHEA Grapalat" w:hAnsi="GHEA Grapalat"/>
          <w:i w:val="0"/>
          <w:sz w:val="24"/>
          <w:szCs w:val="24"/>
        </w:rPr>
        <w:t xml:space="preserve"> </w:t>
      </w:r>
      <w:r w:rsidRPr="002C3F4E">
        <w:rPr>
          <w:rFonts w:ascii="GHEA Grapalat" w:hAnsi="GHEA Grapalat"/>
          <w:i w:val="0"/>
          <w:sz w:val="24"/>
          <w:szCs w:val="24"/>
        </w:rPr>
        <w:t xml:space="preserve"> </w:t>
      </w:r>
      <w:r w:rsidR="007E5C72" w:rsidRPr="0015555B">
        <w:rPr>
          <w:rFonts w:ascii="GHEA Grapalat" w:hAnsi="GHEA Grapalat"/>
          <w:i w:val="0"/>
          <w:sz w:val="24"/>
          <w:szCs w:val="24"/>
        </w:rPr>
        <w:t xml:space="preserve">Араратской области  </w:t>
      </w:r>
      <w:r w:rsidR="00BD0664" w:rsidRPr="00BD0664">
        <w:rPr>
          <w:rFonts w:ascii="GHEA Grapalat" w:hAnsi="GHEA Grapalat"/>
          <w:i w:val="0"/>
          <w:sz w:val="24"/>
          <w:szCs w:val="24"/>
        </w:rPr>
        <w:t>Ванашен</w:t>
      </w:r>
      <w:r w:rsidR="00BD0664" w:rsidRPr="0015555B">
        <w:rPr>
          <w:rFonts w:ascii="GHEA Grapalat" w:hAnsi="GHEA Grapalat"/>
          <w:i w:val="0"/>
          <w:sz w:val="24"/>
          <w:szCs w:val="24"/>
        </w:rPr>
        <w:t xml:space="preserve"> </w:t>
      </w:r>
      <w:r w:rsidR="00BD0664" w:rsidRPr="00BD0664">
        <w:rPr>
          <w:rFonts w:ascii="GHEA Grapalat" w:hAnsi="GHEA Grapalat"/>
          <w:i w:val="0"/>
          <w:sz w:val="24"/>
          <w:szCs w:val="24"/>
        </w:rPr>
        <w:t xml:space="preserve"> </w:t>
      </w:r>
      <w:r w:rsidR="00BD0664" w:rsidRPr="0015555B">
        <w:rPr>
          <w:rFonts w:ascii="GHEA Grapalat" w:hAnsi="GHEA Grapalat"/>
          <w:i w:val="0"/>
          <w:sz w:val="24"/>
          <w:szCs w:val="24"/>
        </w:rPr>
        <w:t xml:space="preserve">на </w:t>
      </w:r>
      <w:r w:rsidR="00BD0664" w:rsidRPr="00BD0664">
        <w:rPr>
          <w:rFonts w:ascii="GHEA Grapalat" w:hAnsi="GHEA Grapalat"/>
          <w:i w:val="0"/>
          <w:sz w:val="24"/>
          <w:szCs w:val="24"/>
        </w:rPr>
        <w:t>Ванашен К. ул. Алоя</w:t>
      </w:r>
      <w:r w:rsidR="00BD0664" w:rsidRPr="00A16ABE">
        <w:rPr>
          <w:rFonts w:ascii="GHEA Grapalat" w:hAnsi="GHEA Grapalat"/>
          <w:i w:val="0"/>
          <w:sz w:val="24"/>
          <w:szCs w:val="24"/>
        </w:rPr>
        <w:t>н</w:t>
      </w:r>
      <w:r w:rsidR="00BD0664" w:rsidRPr="00BD0664">
        <w:rPr>
          <w:rFonts w:ascii="GHEA Grapalat" w:hAnsi="GHEA Grapalat"/>
          <w:i w:val="0"/>
          <w:sz w:val="24"/>
          <w:szCs w:val="24"/>
        </w:rPr>
        <w:t xml:space="preserve">, </w:t>
      </w:r>
      <w:r w:rsidR="00BD0664" w:rsidRPr="00FF44B4">
        <w:rPr>
          <w:rFonts w:ascii="GHEA Grapalat" w:hAnsi="GHEA Grapalat"/>
          <w:i w:val="0"/>
          <w:sz w:val="24"/>
          <w:szCs w:val="24"/>
        </w:rPr>
        <w:t xml:space="preserve">24  </w:t>
      </w:r>
      <w:r w:rsidR="009E3704" w:rsidRPr="00240120">
        <w:rPr>
          <w:rFonts w:ascii="Sylfaen" w:hAnsi="Sylfaen"/>
          <w:i w:val="0"/>
          <w:color w:val="C00000"/>
          <w:sz w:val="24"/>
          <w:szCs w:val="24"/>
        </w:rPr>
        <w:t>1</w:t>
      </w:r>
      <w:r w:rsidR="00240120" w:rsidRPr="00240120">
        <w:rPr>
          <w:rFonts w:ascii="Sylfaen" w:hAnsi="Sylfaen"/>
          <w:i w:val="0"/>
          <w:color w:val="C00000"/>
          <w:sz w:val="24"/>
          <w:szCs w:val="24"/>
        </w:rPr>
        <w:t>1</w:t>
      </w:r>
      <w:r w:rsidR="009E3704" w:rsidRPr="00240120">
        <w:rPr>
          <w:rFonts w:ascii="Sylfaen" w:hAnsi="Sylfaen"/>
          <w:i w:val="0"/>
          <w:color w:val="C00000"/>
          <w:sz w:val="24"/>
          <w:szCs w:val="24"/>
        </w:rPr>
        <w:t>.</w:t>
      </w:r>
      <w:r w:rsidR="00FF44B4" w:rsidRPr="00240120">
        <w:rPr>
          <w:rFonts w:ascii="Sylfaen" w:hAnsi="Sylfaen"/>
          <w:i w:val="0"/>
          <w:color w:val="C00000"/>
          <w:sz w:val="24"/>
          <w:szCs w:val="24"/>
        </w:rPr>
        <w:t>0</w:t>
      </w:r>
      <w:r w:rsidR="009256FD" w:rsidRPr="00240120">
        <w:rPr>
          <w:rFonts w:ascii="Sylfaen" w:hAnsi="Sylfaen"/>
          <w:i w:val="0"/>
          <w:color w:val="C00000"/>
          <w:sz w:val="24"/>
          <w:szCs w:val="24"/>
        </w:rPr>
        <w:t>0</w:t>
      </w:r>
      <w:r w:rsidR="009E3704" w:rsidRPr="00240120">
        <w:rPr>
          <w:rFonts w:ascii="Sylfaen" w:hAnsi="Sylfaen"/>
          <w:i w:val="0"/>
          <w:color w:val="C00000"/>
          <w:sz w:val="24"/>
          <w:szCs w:val="24"/>
        </w:rPr>
        <w:t xml:space="preserve"> в</w:t>
      </w:r>
      <w:r w:rsidR="009E3704" w:rsidRPr="00240120">
        <w:rPr>
          <w:rFonts w:ascii="Sylfaen" w:hAnsi="Sylfaen"/>
          <w:i w:val="0"/>
          <w:color w:val="C00000"/>
          <w:sz w:val="24"/>
          <w:szCs w:val="24"/>
          <w:lang w:val="hy-AM"/>
        </w:rPr>
        <w:t xml:space="preserve"> </w:t>
      </w:r>
      <w:r w:rsidR="009E3704" w:rsidRPr="00240120">
        <w:rPr>
          <w:rFonts w:ascii="Sylfaen" w:hAnsi="Sylfaen"/>
          <w:i w:val="0"/>
          <w:color w:val="C00000"/>
          <w:sz w:val="24"/>
          <w:szCs w:val="24"/>
        </w:rPr>
        <w:t xml:space="preserve"> «</w:t>
      </w:r>
      <w:r w:rsidR="00240120" w:rsidRPr="00240120">
        <w:rPr>
          <w:rFonts w:ascii="Sylfaen" w:hAnsi="Sylfaen"/>
          <w:i w:val="0"/>
          <w:color w:val="C00000"/>
          <w:sz w:val="24"/>
          <w:szCs w:val="24"/>
        </w:rPr>
        <w:t>1</w:t>
      </w:r>
      <w:r w:rsidR="00FF44B4" w:rsidRPr="00240120">
        <w:rPr>
          <w:rFonts w:ascii="Sylfaen" w:hAnsi="Sylfaen"/>
          <w:i w:val="0"/>
          <w:color w:val="C00000"/>
          <w:sz w:val="24"/>
          <w:szCs w:val="24"/>
        </w:rPr>
        <w:t>8</w:t>
      </w:r>
      <w:r w:rsidR="009E3704" w:rsidRPr="00240120">
        <w:rPr>
          <w:rFonts w:ascii="Sylfaen" w:hAnsi="Sylfaen"/>
          <w:i w:val="0"/>
          <w:color w:val="C00000"/>
          <w:sz w:val="24"/>
          <w:szCs w:val="24"/>
        </w:rPr>
        <w:t xml:space="preserve">»  </w:t>
      </w:r>
      <w:r w:rsidR="00240120" w:rsidRPr="00240120">
        <w:rPr>
          <w:rFonts w:ascii="GHEA Grapalat" w:hAnsi="GHEA Grapalat"/>
          <w:color w:val="C00000"/>
          <w:sz w:val="24"/>
          <w:szCs w:val="24"/>
        </w:rPr>
        <w:t>12</w:t>
      </w:r>
      <w:r w:rsidR="00FF44B4" w:rsidRPr="00240120">
        <w:rPr>
          <w:rFonts w:ascii="GHEA Grapalat" w:hAnsi="GHEA Grapalat"/>
          <w:color w:val="C00000"/>
          <w:sz w:val="24"/>
          <w:szCs w:val="24"/>
        </w:rPr>
        <w:t>.2024</w:t>
      </w:r>
      <w:r w:rsidR="009E3704" w:rsidRPr="00240120">
        <w:rPr>
          <w:rFonts w:ascii="Sylfaen" w:hAnsi="Sylfaen"/>
          <w:color w:val="C00000"/>
          <w:sz w:val="24"/>
          <w:szCs w:val="24"/>
          <w:lang w:val="hy-AM"/>
        </w:rPr>
        <w:t>года</w:t>
      </w:r>
      <w:r w:rsidR="009E3704" w:rsidRPr="00240120">
        <w:rPr>
          <w:rFonts w:ascii="Sylfaen" w:hAnsi="Sylfaen"/>
          <w:color w:val="C00000"/>
          <w:sz w:val="24"/>
          <w:szCs w:val="24"/>
        </w:rPr>
        <w:t xml:space="preserve"> </w:t>
      </w:r>
      <w:r w:rsidRPr="00240120">
        <w:rPr>
          <w:rFonts w:ascii="GHEA Grapalat" w:hAnsi="GHEA Grapalat"/>
          <w:i w:val="0"/>
          <w:color w:val="C0000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lastRenderedPageBreak/>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240120" w:rsidRPr="0015555B">
        <w:rPr>
          <w:rFonts w:ascii="GHEA Grapalat" w:hAnsi="GHEA Grapalat"/>
        </w:rPr>
        <w:t xml:space="preserve">« </w:t>
      </w:r>
      <w:r w:rsidR="00240120" w:rsidRPr="00BD0664">
        <w:rPr>
          <w:rFonts w:ascii="GHEA Grapalat" w:hAnsi="GHEA Grapalat"/>
        </w:rPr>
        <w:t>Ванашен</w:t>
      </w:r>
      <w:r w:rsidR="00240120" w:rsidRPr="0015555B">
        <w:rPr>
          <w:rFonts w:ascii="GHEA Grapalat" w:hAnsi="GHEA Grapalat"/>
        </w:rPr>
        <w:t xml:space="preserve">  детский сад»</w:t>
      </w:r>
      <w:r w:rsidR="00240120">
        <w:rPr>
          <w:rFonts w:ascii="GHEA Grapalat" w:hAnsi="GHEA Grapalat"/>
        </w:rPr>
        <w:t xml:space="preserve"> </w:t>
      </w:r>
      <w:r w:rsidR="00240120" w:rsidRPr="0015555B">
        <w:rPr>
          <w:rFonts w:ascii="GHEA Grapalat" w:hAnsi="GHEA Grapalat"/>
        </w:rPr>
        <w:t xml:space="preserve"> HOAK</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240120">
        <w:rPr>
          <w:rFonts w:ascii="Sylfaen" w:hAnsi="Sylfaen"/>
        </w:rPr>
        <w:t>VM-GHAPDzB-25/01</w:t>
      </w:r>
      <w:r w:rsidR="009E3704" w:rsidRPr="009E3704">
        <w:rPr>
          <w:rFonts w:ascii="GHEA Grapalat" w:hAnsi="GHEA Grapalat"/>
          <w:i/>
        </w:rPr>
        <w:br/>
        <w:t xml:space="preserve">№ 1 от </w:t>
      </w:r>
      <w:r w:rsidR="00240120">
        <w:rPr>
          <w:rFonts w:ascii="GHEA Grapalat" w:hAnsi="GHEA Grapalat"/>
          <w:i/>
        </w:rPr>
        <w:t>11</w:t>
      </w:r>
      <w:r w:rsidR="008B1F5B">
        <w:rPr>
          <w:rFonts w:ascii="GHEA Grapalat" w:hAnsi="GHEA Grapalat"/>
        </w:rPr>
        <w:t>.</w:t>
      </w:r>
      <w:r w:rsidR="00240120">
        <w:rPr>
          <w:rFonts w:ascii="GHEA Grapalat" w:hAnsi="GHEA Grapalat"/>
        </w:rPr>
        <w:t>1</w:t>
      </w:r>
      <w:r w:rsidR="00FF44B4">
        <w:rPr>
          <w:rFonts w:ascii="GHEA Grapalat" w:hAnsi="GHEA Grapalat"/>
        </w:rPr>
        <w:t>2</w:t>
      </w:r>
      <w:r w:rsidR="009E3704" w:rsidRPr="009E3704">
        <w:rPr>
          <w:rFonts w:ascii="GHEA Grapalat" w:hAnsi="GHEA Grapalat"/>
        </w:rPr>
        <w:t>.</w:t>
      </w:r>
      <w:r w:rsidR="009E3704" w:rsidRPr="009E3704">
        <w:rPr>
          <w:rFonts w:ascii="GHEA Grapalat" w:hAnsi="GHEA Grapalat"/>
          <w:i/>
        </w:rPr>
        <w:t>202</w:t>
      </w:r>
      <w:r w:rsidR="00FF44B4">
        <w:rPr>
          <w:rFonts w:ascii="GHEA Grapalat" w:hAnsi="GHEA Grapalat"/>
          <w:i/>
        </w:rPr>
        <w:t>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BD0664" w:rsidP="009E3704">
      <w:pPr>
        <w:widowControl w:val="0"/>
        <w:spacing w:after="160"/>
        <w:ind w:right="-7" w:firstLine="567"/>
        <w:jc w:val="center"/>
        <w:rPr>
          <w:rFonts w:ascii="Calibri" w:hAnsi="Calibri" w:cs="Sylfaen"/>
        </w:rPr>
      </w:pPr>
      <w:r w:rsidRPr="0015555B">
        <w:rPr>
          <w:rFonts w:ascii="GHEA Grapalat" w:hAnsi="GHEA Grapalat"/>
        </w:rPr>
        <w:t xml:space="preserve">« </w:t>
      </w:r>
      <w:r w:rsidRPr="00BD0664">
        <w:rPr>
          <w:rFonts w:ascii="GHEA Grapalat" w:hAnsi="GHEA Grapalat"/>
          <w:i/>
        </w:rPr>
        <w:t>Ванашен</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Pr="00501D4F">
        <w:rPr>
          <w:rFonts w:ascii="Calibri" w:hAnsi="Calibri"/>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Default="00BD0664" w:rsidP="00BD0664">
      <w:pPr>
        <w:jc w:val="center"/>
        <w:rPr>
          <w:rFonts w:ascii="GHEA Grapalat" w:hAnsi="GHEA Grapalat"/>
        </w:rPr>
      </w:pPr>
      <w:r w:rsidRPr="0015555B">
        <w:rPr>
          <w:rFonts w:ascii="GHEA Grapalat" w:hAnsi="GHEA Grapalat"/>
        </w:rPr>
        <w:t xml:space="preserve">« </w:t>
      </w:r>
      <w:r w:rsidRPr="00BD0664">
        <w:rPr>
          <w:rFonts w:ascii="GHEA Grapalat" w:hAnsi="GHEA Grapalat"/>
          <w:i/>
        </w:rPr>
        <w:t>Ванашен</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Pr>
          <w:rFonts w:ascii="GHEA Grapalat" w:hAnsi="GHEA Grapalat"/>
        </w:rPr>
        <w:t xml:space="preserve"> </w:t>
      </w:r>
      <w:r w:rsidR="00E12B8D">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BD0664" w:rsidRPr="00BD0664" w:rsidRDefault="00BD0664" w:rsidP="00E12B8D">
      <w:pPr>
        <w:widowControl w:val="0"/>
        <w:spacing w:after="160"/>
        <w:jc w:val="center"/>
        <w:rPr>
          <w:rFonts w:ascii="GHEA Grapalat" w:hAnsi="GHEA Grapalat"/>
          <w:b/>
        </w:rPr>
      </w:pPr>
      <w:r w:rsidRPr="0015555B">
        <w:rPr>
          <w:rFonts w:ascii="GHEA Grapalat" w:hAnsi="GHEA Grapalat"/>
        </w:rPr>
        <w:t xml:space="preserve">« </w:t>
      </w:r>
      <w:r w:rsidRPr="00BD0664">
        <w:rPr>
          <w:rFonts w:ascii="GHEA Grapalat" w:hAnsi="GHEA Grapalat"/>
          <w:i/>
        </w:rPr>
        <w:t>Ванашен</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Pr="00501D4F">
        <w:rPr>
          <w:rFonts w:ascii="GHEA Grapalat" w:hAnsi="GHEA Grapalat"/>
          <w:b/>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240120">
        <w:rPr>
          <w:rFonts w:ascii="Sylfaen" w:hAnsi="Sylfaen"/>
        </w:rPr>
        <w:t>VM-GHAPDzB-25/01</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FF44B4"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D0664" w:rsidRPr="0015555B">
        <w:rPr>
          <w:rFonts w:ascii="GHEA Grapalat" w:hAnsi="GHEA Grapalat"/>
          <w:i w:val="0"/>
          <w:sz w:val="24"/>
          <w:szCs w:val="24"/>
        </w:rPr>
        <w:t xml:space="preserve">« </w:t>
      </w:r>
      <w:r w:rsidR="00BD0664" w:rsidRPr="00BD0664">
        <w:rPr>
          <w:rFonts w:ascii="GHEA Grapalat" w:hAnsi="GHEA Grapalat"/>
          <w:i w:val="0"/>
          <w:sz w:val="24"/>
          <w:szCs w:val="24"/>
        </w:rPr>
        <w:t>Ванашен</w:t>
      </w:r>
      <w:r w:rsidR="00BD0664" w:rsidRPr="0015555B">
        <w:rPr>
          <w:rFonts w:ascii="GHEA Grapalat" w:hAnsi="GHEA Grapalat"/>
          <w:i w:val="0"/>
          <w:sz w:val="24"/>
          <w:szCs w:val="24"/>
        </w:rPr>
        <w:t xml:space="preserve">  детский сад»</w:t>
      </w:r>
      <w:r w:rsidR="00BD0664">
        <w:rPr>
          <w:rFonts w:ascii="GHEA Grapalat" w:hAnsi="GHEA Grapalat"/>
          <w:i w:val="0"/>
          <w:sz w:val="24"/>
          <w:szCs w:val="24"/>
        </w:rPr>
        <w:t xml:space="preserve"> </w:t>
      </w:r>
      <w:r w:rsidR="00BD0664" w:rsidRPr="0015555B">
        <w:rPr>
          <w:rFonts w:ascii="GHEA Grapalat" w:hAnsi="GHEA Grapalat"/>
          <w:i w:val="0"/>
          <w:sz w:val="24"/>
          <w:szCs w:val="24"/>
        </w:rPr>
        <w:t xml:space="preserve"> HOAK</w:t>
      </w:r>
      <w:r w:rsidR="00BD0664" w:rsidRPr="009044F1">
        <w:rPr>
          <w:rFonts w:ascii="GHEA Grapalat" w:hAnsi="GHEA Grapalat"/>
          <w:i w:val="0"/>
          <w:sz w:val="24"/>
          <w:szCs w:val="24"/>
        </w:rPr>
        <w:t xml:space="preserve"> </w:t>
      </w:r>
      <w:r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Pr="009044F1">
        <w:rPr>
          <w:rFonts w:ascii="GHEA Grapalat" w:hAnsi="GHEA Grapalat"/>
          <w:i w:val="0"/>
          <w:sz w:val="24"/>
          <w:szCs w:val="24"/>
        </w:rPr>
        <w:t xml:space="preserve">", которые сгруппированы в </w:t>
      </w:r>
      <w:r w:rsidRPr="00FF44B4">
        <w:rPr>
          <w:rFonts w:ascii="GHEA Grapalat" w:hAnsi="GHEA Grapalat"/>
          <w:i w:val="0"/>
          <w:sz w:val="24"/>
          <w:szCs w:val="24"/>
        </w:rPr>
        <w:t>лоты "</w:t>
      </w:r>
      <w:r w:rsidR="00FD7461">
        <w:rPr>
          <w:rFonts w:ascii="GHEA Grapalat" w:hAnsi="GHEA Grapalat"/>
          <w:i w:val="0"/>
          <w:sz w:val="24"/>
          <w:szCs w:val="24"/>
        </w:rPr>
        <w:t>23</w:t>
      </w:r>
      <w:r w:rsidRPr="00FF44B4">
        <w:rPr>
          <w:rFonts w:ascii="GHEA Grapalat" w:hAnsi="GHEA Grapalat"/>
          <w:i w:val="0"/>
          <w:sz w:val="24"/>
          <w:szCs w:val="24"/>
        </w:rPr>
        <w:t>":</w:t>
      </w:r>
    </w:p>
    <w:p w:rsidR="00240120" w:rsidRDefault="00240120" w:rsidP="00E12B8D">
      <w:pPr>
        <w:pStyle w:val="23"/>
        <w:widowControl w:val="0"/>
        <w:spacing w:after="160" w:line="240" w:lineRule="auto"/>
        <w:ind w:firstLine="567"/>
        <w:rPr>
          <w:rFonts w:ascii="GHEA Grapalat" w:hAnsi="GHEA Grapalat"/>
          <w:sz w:val="24"/>
          <w:szCs w:val="24"/>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6237"/>
      </w:tblGrid>
      <w:tr w:rsidR="00FD7461" w:rsidRPr="00FD7461" w:rsidTr="00030037">
        <w:trPr>
          <w:trHeight w:val="480"/>
        </w:trPr>
        <w:tc>
          <w:tcPr>
            <w:tcW w:w="2694" w:type="dxa"/>
            <w:gridSpan w:val="2"/>
          </w:tcPr>
          <w:p w:rsidR="00FD7461" w:rsidRPr="00FD7461" w:rsidRDefault="00FD7461" w:rsidP="00FD7461">
            <w:pPr>
              <w:jc w:val="center"/>
              <w:rPr>
                <w:b/>
                <w:bCs/>
                <w:i/>
                <w:iCs/>
                <w:sz w:val="14"/>
                <w:szCs w:val="14"/>
                <w:lang w:val="af-ZA" w:eastAsia="en-US" w:bidi="ar-SA"/>
              </w:rPr>
            </w:pPr>
            <w:r w:rsidRPr="00FD7461">
              <w:rPr>
                <w:rFonts w:ascii="Sylfaen" w:hAnsi="Sylfaen" w:cs="Sylfaen"/>
                <w:b/>
                <w:bCs/>
                <w:i/>
                <w:iCs/>
                <w:sz w:val="14"/>
                <w:szCs w:val="14"/>
                <w:lang w:val="af-ZA" w:eastAsia="en-US" w:bidi="ar-SA"/>
              </w:rPr>
              <w:t>Порции</w:t>
            </w:r>
          </w:p>
        </w:tc>
        <w:tc>
          <w:tcPr>
            <w:tcW w:w="6237" w:type="dxa"/>
            <w:vMerge w:val="restart"/>
          </w:tcPr>
          <w:p w:rsidR="00FD7461" w:rsidRPr="00FD7461" w:rsidRDefault="00FD7461" w:rsidP="00FD7461">
            <w:pPr>
              <w:jc w:val="center"/>
              <w:rPr>
                <w:b/>
                <w:bCs/>
                <w:i/>
                <w:iCs/>
                <w:sz w:val="20"/>
                <w:szCs w:val="20"/>
                <w:lang w:val="af-ZA" w:eastAsia="en-US" w:bidi="ar-SA"/>
              </w:rPr>
            </w:pPr>
            <w:r w:rsidRPr="00FD7461">
              <w:rPr>
                <w:rFonts w:ascii="Sylfaen" w:hAnsi="Sylfaen" w:cs="Sylfaen"/>
                <w:b/>
                <w:bCs/>
                <w:i/>
                <w:iCs/>
                <w:sz w:val="20"/>
                <w:szCs w:val="20"/>
                <w:lang w:val="af-ZA" w:eastAsia="en-US" w:bidi="ar-SA"/>
              </w:rPr>
              <w:t>Доза</w:t>
            </w:r>
            <w:r w:rsidRPr="00FD7461">
              <w:rPr>
                <w:b/>
                <w:bCs/>
                <w:i/>
                <w:iCs/>
                <w:sz w:val="20"/>
                <w:szCs w:val="20"/>
                <w:lang w:val="af-ZA" w:eastAsia="en-US" w:bidi="ar-SA"/>
              </w:rPr>
              <w:t xml:space="preserve"> </w:t>
            </w:r>
            <w:r w:rsidRPr="00FD7461">
              <w:rPr>
                <w:rFonts w:ascii="Sylfaen" w:hAnsi="Sylfaen" w:cs="Sylfaen"/>
                <w:b/>
                <w:bCs/>
                <w:i/>
                <w:iCs/>
                <w:sz w:val="20"/>
                <w:szCs w:val="20"/>
                <w:lang w:val="af-ZA" w:eastAsia="en-US" w:bidi="ar-SA"/>
              </w:rPr>
              <w:t>имя:</w:t>
            </w:r>
          </w:p>
        </w:tc>
      </w:tr>
      <w:tr w:rsidR="00FD7461" w:rsidRPr="00FD7461" w:rsidTr="00030037">
        <w:trPr>
          <w:trHeight w:val="292"/>
        </w:trPr>
        <w:tc>
          <w:tcPr>
            <w:tcW w:w="1276" w:type="dxa"/>
          </w:tcPr>
          <w:p w:rsidR="00FD7461" w:rsidRPr="00FD7461" w:rsidRDefault="00FD7461" w:rsidP="00FD7461">
            <w:pPr>
              <w:ind w:firstLine="540"/>
              <w:jc w:val="center"/>
              <w:rPr>
                <w:b/>
                <w:bCs/>
                <w:i/>
                <w:iCs/>
                <w:sz w:val="14"/>
                <w:szCs w:val="14"/>
                <w:lang w:val="af-ZA" w:eastAsia="en-US" w:bidi="ar-SA"/>
              </w:rPr>
            </w:pPr>
            <w:r w:rsidRPr="00FD7461">
              <w:rPr>
                <w:rFonts w:ascii="Sylfaen" w:hAnsi="Sylfaen" w:cs="Sylfaen"/>
                <w:b/>
                <w:bCs/>
                <w:i/>
                <w:iCs/>
                <w:sz w:val="14"/>
                <w:szCs w:val="14"/>
                <w:lang w:val="af-ZA" w:eastAsia="en-US" w:bidi="ar-SA"/>
              </w:rPr>
              <w:t>цифры</w:t>
            </w:r>
          </w:p>
        </w:tc>
        <w:tc>
          <w:tcPr>
            <w:tcW w:w="1418" w:type="dxa"/>
          </w:tcPr>
          <w:p w:rsidR="00FD7461" w:rsidRPr="00FD7461" w:rsidRDefault="00FD7461" w:rsidP="00FD7461">
            <w:pPr>
              <w:jc w:val="center"/>
              <w:rPr>
                <w:b/>
                <w:bCs/>
                <w:i/>
                <w:iCs/>
                <w:sz w:val="14"/>
                <w:szCs w:val="14"/>
                <w:lang w:val="af-ZA" w:eastAsia="en-US" w:bidi="ar-SA"/>
              </w:rPr>
            </w:pPr>
            <w:r w:rsidRPr="00FD7461">
              <w:rPr>
                <w:rFonts w:ascii="Sylfaen" w:hAnsi="Sylfaen" w:cs="Sylfaen"/>
                <w:b/>
                <w:bCs/>
                <w:i/>
                <w:iCs/>
                <w:sz w:val="14"/>
                <w:szCs w:val="14"/>
                <w:lang w:val="hy-AM" w:eastAsia="en-US" w:bidi="ar-SA"/>
              </w:rPr>
              <w:t>покупки</w:t>
            </w:r>
            <w:r w:rsidRPr="00FD7461">
              <w:rPr>
                <w:b/>
                <w:bCs/>
                <w:i/>
                <w:iCs/>
                <w:sz w:val="14"/>
                <w:szCs w:val="14"/>
                <w:lang w:val="en-US" w:eastAsia="en-US" w:bidi="ar-SA"/>
              </w:rPr>
              <w:t xml:space="preserve">  </w:t>
            </w:r>
            <w:r w:rsidRPr="00FD7461">
              <w:rPr>
                <w:rFonts w:ascii="Sylfaen" w:hAnsi="Sylfaen" w:cs="Sylfaen"/>
                <w:b/>
                <w:bCs/>
                <w:i/>
                <w:iCs/>
                <w:sz w:val="14"/>
                <w:szCs w:val="14"/>
                <w:lang w:val="hy-AM" w:eastAsia="en-US" w:bidi="ar-SA"/>
              </w:rPr>
              <w:t>цена</w:t>
            </w:r>
          </w:p>
        </w:tc>
        <w:tc>
          <w:tcPr>
            <w:tcW w:w="6237" w:type="dxa"/>
            <w:vMerge/>
          </w:tcPr>
          <w:p w:rsidR="00FD7461" w:rsidRPr="00FD7461" w:rsidRDefault="00FD7461" w:rsidP="00FD7461">
            <w:pPr>
              <w:rPr>
                <w:b/>
                <w:bCs/>
                <w:i/>
                <w:iCs/>
                <w:sz w:val="20"/>
                <w:szCs w:val="20"/>
                <w:lang w:val="af-ZA" w:eastAsia="en-US" w:bidi="ar-SA"/>
              </w:rPr>
            </w:pPr>
          </w:p>
        </w:tc>
      </w:tr>
      <w:tr w:rsidR="00FD7461" w:rsidRPr="00FD7461" w:rsidTr="00030037">
        <w:trPr>
          <w:trHeight w:val="292"/>
        </w:trPr>
        <w:tc>
          <w:tcPr>
            <w:tcW w:w="1276" w:type="dxa"/>
          </w:tcPr>
          <w:p w:rsidR="00FD7461" w:rsidRPr="00FD7461" w:rsidRDefault="00FD7461" w:rsidP="00FD7461">
            <w:pPr>
              <w:jc w:val="both"/>
              <w:rPr>
                <w:b/>
                <w:bCs/>
                <w:i/>
                <w:iCs/>
                <w:sz w:val="14"/>
                <w:szCs w:val="14"/>
                <w:lang w:val="af-ZA" w:eastAsia="en-US" w:bidi="ar-SA"/>
              </w:rPr>
            </w:pPr>
          </w:p>
        </w:tc>
        <w:tc>
          <w:tcPr>
            <w:tcW w:w="1418" w:type="dxa"/>
          </w:tcPr>
          <w:p w:rsidR="00FD7461" w:rsidRPr="00FD7461" w:rsidRDefault="00FD7461" w:rsidP="00FD7461">
            <w:pPr>
              <w:jc w:val="center"/>
              <w:rPr>
                <w:b/>
                <w:bCs/>
                <w:i/>
                <w:iCs/>
                <w:sz w:val="14"/>
                <w:szCs w:val="14"/>
                <w:lang w:val="hy-AM" w:eastAsia="en-US" w:bidi="ar-SA"/>
              </w:rPr>
            </w:pPr>
          </w:p>
        </w:tc>
        <w:tc>
          <w:tcPr>
            <w:tcW w:w="6237" w:type="dxa"/>
          </w:tcPr>
          <w:p w:rsidR="00FD7461" w:rsidRPr="00FD7461" w:rsidRDefault="00FD7461" w:rsidP="00FD7461">
            <w:pPr>
              <w:rPr>
                <w:b/>
                <w:bCs/>
                <w:i/>
                <w:iCs/>
                <w:sz w:val="20"/>
                <w:szCs w:val="20"/>
                <w:lang w:val="af-ZA" w:eastAsia="en-US" w:bidi="ar-SA"/>
              </w:rPr>
            </w:pPr>
          </w:p>
        </w:tc>
      </w:tr>
      <w:tr w:rsidR="00FD7461" w:rsidRPr="00FD7461" w:rsidTr="00030037">
        <w:tc>
          <w:tcPr>
            <w:tcW w:w="1276" w:type="dxa"/>
          </w:tcPr>
          <w:p w:rsidR="00FD7461" w:rsidRPr="00FD7461" w:rsidRDefault="00FD7461" w:rsidP="00FD7461">
            <w:pPr>
              <w:jc w:val="right"/>
              <w:rPr>
                <w:rFonts w:ascii="GHEA Grapalat" w:hAnsi="GHEA Grapalat"/>
                <w:lang w:val="af-ZA" w:eastAsia="en-US" w:bidi="ar-SA"/>
              </w:rPr>
            </w:pPr>
            <w:r>
              <w:rPr>
                <w:rFonts w:ascii="GHEA Grapalat" w:hAnsi="GHEA Grapalat"/>
                <w:lang w:val="af-ZA" w:eastAsia="en-US" w:bidi="ar-SA"/>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875000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val="af-ZA" w:eastAsia="en-US" w:bidi="ar-SA"/>
              </w:rPr>
            </w:pPr>
            <w:r w:rsidRPr="00FD7461">
              <w:rPr>
                <w:rFonts w:ascii="GHEA Grapalat" w:hAnsi="GHEA Grapalat" w:cs="Calibri"/>
                <w:color w:val="000000"/>
                <w:lang w:val="af-ZA" w:eastAsia="en-US" w:bidi="ar-SA"/>
              </w:rPr>
              <w:t>Хлеб</w:t>
            </w:r>
          </w:p>
        </w:tc>
      </w:tr>
      <w:tr w:rsidR="00FD7461" w:rsidRPr="00FD7461" w:rsidTr="00030037">
        <w:tc>
          <w:tcPr>
            <w:tcW w:w="1276" w:type="dxa"/>
          </w:tcPr>
          <w:p w:rsidR="00FD7461" w:rsidRPr="00FD7461" w:rsidRDefault="00FD7461" w:rsidP="00FD7461">
            <w:pPr>
              <w:jc w:val="right"/>
              <w:rPr>
                <w:rFonts w:ascii="GHEA Grapalat" w:hAnsi="GHEA Grapalat"/>
                <w:lang w:val="af-ZA" w:eastAsia="en-US" w:bidi="ar-SA"/>
              </w:rPr>
            </w:pPr>
            <w:r>
              <w:rPr>
                <w:rFonts w:ascii="GHEA Grapalat" w:hAnsi="GHEA Grapalat"/>
                <w:lang w:val="af-ZA" w:eastAsia="en-US" w:bidi="ar-SA"/>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6000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val="af-ZA" w:eastAsia="en-US" w:bidi="ar-SA"/>
              </w:rPr>
            </w:pPr>
            <w:r w:rsidRPr="00FD7461">
              <w:rPr>
                <w:rFonts w:ascii="GHEA Grapalat" w:hAnsi="GHEA Grapalat" w:cs="Calibri"/>
                <w:color w:val="000000"/>
                <w:lang w:val="af-ZA" w:eastAsia="en-US" w:bidi="ar-SA"/>
              </w:rPr>
              <w:t>булочка</w:t>
            </w:r>
          </w:p>
        </w:tc>
      </w:tr>
      <w:tr w:rsidR="00FD7461" w:rsidRPr="00FD7461" w:rsidTr="00030037">
        <w:tc>
          <w:tcPr>
            <w:tcW w:w="1276" w:type="dxa"/>
          </w:tcPr>
          <w:p w:rsidR="00FD7461" w:rsidRPr="00FD7461" w:rsidRDefault="00FD7461" w:rsidP="00FD7461">
            <w:pPr>
              <w:jc w:val="right"/>
              <w:rPr>
                <w:rFonts w:ascii="GHEA Grapalat" w:hAnsi="GHEA Grapalat"/>
                <w:lang w:eastAsia="en-US" w:bidi="ar-SA"/>
              </w:rPr>
            </w:pPr>
            <w:r>
              <w:rPr>
                <w:rFonts w:ascii="GHEA Grapalat" w:hAnsi="GHEA Grapalat"/>
                <w:lang w:eastAsia="en-US"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66000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макароны</w:t>
            </w:r>
          </w:p>
        </w:tc>
      </w:tr>
      <w:tr w:rsidR="00FD7461" w:rsidRPr="00FD7461" w:rsidTr="00030037">
        <w:tc>
          <w:tcPr>
            <w:tcW w:w="1276" w:type="dxa"/>
          </w:tcPr>
          <w:p w:rsidR="00FD7461" w:rsidRPr="00FD7461" w:rsidRDefault="00FD7461" w:rsidP="00FD7461">
            <w:pPr>
              <w:jc w:val="right"/>
              <w:rPr>
                <w:rFonts w:ascii="GHEA Grapalat" w:hAnsi="GHEA Grapalat"/>
                <w:lang w:val="af-ZA" w:eastAsia="en-US" w:bidi="ar-SA"/>
              </w:rPr>
            </w:pPr>
            <w:r>
              <w:rPr>
                <w:rFonts w:ascii="GHEA Grapalat" w:hAnsi="GHEA Grapalat"/>
                <w:lang w:val="af-ZA" w:eastAsia="en-US" w:bidi="ar-SA"/>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147000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cs="Calibri"/>
                <w:color w:val="000000"/>
                <w:lang w:val="af-ZA" w:eastAsia="en-US" w:bidi="ar-SA"/>
              </w:rPr>
              <w:t>Сахар</w:t>
            </w:r>
          </w:p>
        </w:tc>
      </w:tr>
      <w:tr w:rsidR="00FD7461" w:rsidRPr="00FD7461" w:rsidTr="00030037">
        <w:tc>
          <w:tcPr>
            <w:tcW w:w="1276" w:type="dxa"/>
          </w:tcPr>
          <w:p w:rsidR="00FD7461" w:rsidRPr="00FD7461" w:rsidRDefault="00FD7461" w:rsidP="00FD7461">
            <w:pPr>
              <w:jc w:val="right"/>
              <w:rPr>
                <w:rFonts w:ascii="GHEA Grapalat" w:hAnsi="GHEA Grapalat"/>
                <w:lang w:val="af-ZA" w:eastAsia="en-US" w:bidi="ar-SA"/>
              </w:rPr>
            </w:pPr>
            <w:r>
              <w:rPr>
                <w:rFonts w:ascii="GHEA Grapalat" w:hAnsi="GHEA Grapalat"/>
                <w:lang w:val="af-ZA" w:eastAsia="en-US" w:bidi="ar-SA"/>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1645000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val="af-ZA" w:eastAsia="en-US" w:bidi="ar-SA"/>
              </w:rPr>
            </w:pPr>
            <w:r w:rsidRPr="00FD7461">
              <w:rPr>
                <w:rFonts w:ascii="GHEA Grapalat" w:hAnsi="GHEA Grapalat" w:cs="Calibri"/>
                <w:color w:val="000000"/>
                <w:lang w:val="af-ZA" w:eastAsia="en-US" w:bidi="ar-SA"/>
              </w:rPr>
              <w:t>Масло</w:t>
            </w:r>
          </w:p>
        </w:tc>
      </w:tr>
      <w:tr w:rsidR="00FD7461" w:rsidRPr="00FD7461" w:rsidTr="00030037">
        <w:tc>
          <w:tcPr>
            <w:tcW w:w="1276" w:type="dxa"/>
          </w:tcPr>
          <w:p w:rsidR="00FD7461" w:rsidRPr="00FD7461" w:rsidRDefault="00FD7461" w:rsidP="00FD7461">
            <w:pPr>
              <w:jc w:val="right"/>
              <w:rPr>
                <w:rFonts w:ascii="GHEA Grapalat" w:hAnsi="GHEA Grapalat"/>
                <w:lang w:eastAsia="en-US" w:bidi="ar-SA"/>
              </w:rPr>
            </w:pPr>
            <w:r>
              <w:rPr>
                <w:rFonts w:ascii="GHEA Grapalat" w:hAnsi="GHEA Grapalat"/>
                <w:lang w:eastAsia="en-US" w:bidi="ar-SA"/>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65000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Чечевица</w:t>
            </w:r>
          </w:p>
        </w:tc>
      </w:tr>
      <w:tr w:rsidR="00FD7461" w:rsidRPr="00FD7461" w:rsidTr="00030037">
        <w:tc>
          <w:tcPr>
            <w:tcW w:w="1276" w:type="dxa"/>
          </w:tcPr>
          <w:p w:rsidR="00FD7461" w:rsidRPr="00FD7461" w:rsidRDefault="00FD7461" w:rsidP="00FD7461">
            <w:pPr>
              <w:ind w:left="720"/>
              <w:jc w:val="right"/>
              <w:rPr>
                <w:rFonts w:ascii="GHEA Grapalat" w:hAnsi="GHEA Grapalat"/>
                <w:lang w:val="af-ZA" w:eastAsia="en-US" w:bidi="ar-SA"/>
              </w:rPr>
            </w:pPr>
            <w:r>
              <w:rPr>
                <w:rFonts w:ascii="GHEA Grapalat" w:hAnsi="GHEA Grapalat"/>
                <w:lang w:val="af-ZA" w:eastAsia="en-US" w:bidi="ar-SA"/>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1251300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val="af-ZA" w:eastAsia="en-US" w:bidi="ar-SA"/>
              </w:rPr>
            </w:pPr>
            <w:r w:rsidRPr="00FD7461">
              <w:rPr>
                <w:rFonts w:ascii="GHEA Grapalat" w:hAnsi="GHEA Grapalat" w:cs="Calibri"/>
                <w:color w:val="000000"/>
                <w:lang w:val="af-ZA" w:eastAsia="en-US" w:bidi="ar-SA"/>
              </w:rPr>
              <w:t>Говядина</w:t>
            </w:r>
          </w:p>
        </w:tc>
      </w:tr>
      <w:tr w:rsidR="00FD7461" w:rsidRPr="00FD7461" w:rsidTr="00030037">
        <w:tc>
          <w:tcPr>
            <w:tcW w:w="1276" w:type="dxa"/>
          </w:tcPr>
          <w:p w:rsidR="00FD7461" w:rsidRPr="00FD7461" w:rsidRDefault="00FD7461" w:rsidP="00FD7461">
            <w:pPr>
              <w:jc w:val="right"/>
              <w:rPr>
                <w:rFonts w:ascii="GHEA Grapalat" w:hAnsi="GHEA Grapalat"/>
                <w:lang w:val="af-ZA" w:eastAsia="en-US" w:bidi="ar-SA"/>
              </w:rPr>
            </w:pPr>
            <w:r>
              <w:rPr>
                <w:rFonts w:ascii="GHEA Grapalat" w:hAnsi="GHEA Grapalat"/>
                <w:lang w:val="af-ZA" w:eastAsia="en-US" w:bidi="ar-SA"/>
              </w:rPr>
              <w:t>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812000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val="af-ZA" w:eastAsia="en-US" w:bidi="ar-SA"/>
              </w:rPr>
            </w:pPr>
            <w:r w:rsidRPr="00FD7461">
              <w:rPr>
                <w:rFonts w:ascii="GHEA Grapalat" w:hAnsi="GHEA Grapalat" w:cs="Calibri"/>
                <w:color w:val="000000"/>
                <w:lang w:val="af-ZA" w:eastAsia="en-US" w:bidi="ar-SA"/>
              </w:rPr>
              <w:t>Куриная грудка</w:t>
            </w:r>
          </w:p>
        </w:tc>
      </w:tr>
      <w:tr w:rsidR="00FD7461" w:rsidRPr="00FD7461" w:rsidTr="00030037">
        <w:trPr>
          <w:trHeight w:val="288"/>
        </w:trPr>
        <w:tc>
          <w:tcPr>
            <w:tcW w:w="1276" w:type="dxa"/>
          </w:tcPr>
          <w:p w:rsidR="00FD7461" w:rsidRPr="00FD7461" w:rsidRDefault="00FD7461" w:rsidP="00FD7461">
            <w:pPr>
              <w:ind w:left="720"/>
              <w:jc w:val="right"/>
              <w:rPr>
                <w:rFonts w:ascii="GHEA Grapalat" w:hAnsi="GHEA Grapalat"/>
                <w:lang w:val="af-ZA" w:eastAsia="en-US" w:bidi="ar-SA"/>
              </w:rPr>
            </w:pPr>
            <w:r>
              <w:rPr>
                <w:rFonts w:ascii="GHEA Grapalat" w:hAnsi="GHEA Grapalat"/>
                <w:lang w:val="af-ZA" w:eastAsia="en-US" w:bidi="ar-SA"/>
              </w:rPr>
              <w:t>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120 000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cs="Calibri"/>
                <w:color w:val="000000"/>
                <w:lang w:eastAsia="en-US" w:bidi="ar-SA"/>
              </w:rPr>
              <w:t>Сыр</w:t>
            </w:r>
          </w:p>
        </w:tc>
      </w:tr>
      <w:tr w:rsidR="00FD7461" w:rsidRPr="00FD7461" w:rsidTr="00030037">
        <w:tc>
          <w:tcPr>
            <w:tcW w:w="1276" w:type="dxa"/>
          </w:tcPr>
          <w:p w:rsidR="00FD7461" w:rsidRPr="00FD7461" w:rsidRDefault="00FD7461" w:rsidP="00FD7461">
            <w:pPr>
              <w:jc w:val="right"/>
              <w:rPr>
                <w:rFonts w:ascii="GHEA Grapalat" w:hAnsi="GHEA Grapalat"/>
                <w:lang w:val="af-ZA" w:eastAsia="en-US" w:bidi="ar-SA"/>
              </w:rPr>
            </w:pPr>
            <w:r>
              <w:rPr>
                <w:rFonts w:ascii="GHEA Grapalat" w:hAnsi="GHEA Grapalat"/>
                <w:lang w:val="af-ZA" w:eastAsia="en-US" w:bidi="ar-SA"/>
              </w:rPr>
              <w:t>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90000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val="af-ZA" w:eastAsia="en-US" w:bidi="ar-SA"/>
              </w:rPr>
            </w:pPr>
            <w:r w:rsidRPr="00FD7461">
              <w:rPr>
                <w:rFonts w:ascii="GHEA Grapalat" w:hAnsi="GHEA Grapalat"/>
                <w:lang w:val="af-ZA" w:eastAsia="en-US" w:bidi="ar-SA"/>
              </w:rPr>
              <w:t>молоко</w:t>
            </w:r>
          </w:p>
        </w:tc>
      </w:tr>
      <w:tr w:rsidR="00FD7461" w:rsidRPr="00FD7461" w:rsidTr="00030037">
        <w:tc>
          <w:tcPr>
            <w:tcW w:w="1276" w:type="dxa"/>
          </w:tcPr>
          <w:p w:rsidR="00FD7461" w:rsidRPr="00FD7461" w:rsidRDefault="00FD7461" w:rsidP="00FD7461">
            <w:pPr>
              <w:ind w:left="720"/>
              <w:jc w:val="right"/>
              <w:rPr>
                <w:rFonts w:ascii="GHEA Grapalat" w:hAnsi="GHEA Grapalat"/>
                <w:lang w:val="af-ZA" w:eastAsia="en-US" w:bidi="ar-SA"/>
              </w:rPr>
            </w:pPr>
            <w:r>
              <w:rPr>
                <w:rFonts w:ascii="GHEA Grapalat" w:hAnsi="GHEA Grapalat"/>
                <w:lang w:val="af-ZA" w:eastAsia="en-US" w:bidi="ar-SA"/>
              </w:rPr>
              <w:t>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227500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val="af-ZA" w:eastAsia="en-US" w:bidi="ar-SA"/>
              </w:rPr>
            </w:pPr>
            <w:r w:rsidRPr="00FD7461">
              <w:rPr>
                <w:rFonts w:ascii="GHEA Grapalat" w:hAnsi="GHEA Grapalat"/>
                <w:lang w:val="af-ZA" w:eastAsia="en-US" w:bidi="ar-SA"/>
              </w:rPr>
              <w:t>йогурт</w:t>
            </w:r>
          </w:p>
        </w:tc>
      </w:tr>
      <w:tr w:rsidR="00FD7461" w:rsidRPr="00FD7461" w:rsidTr="00030037">
        <w:tc>
          <w:tcPr>
            <w:tcW w:w="1276" w:type="dxa"/>
          </w:tcPr>
          <w:p w:rsidR="00FD7461" w:rsidRPr="00FD7461" w:rsidRDefault="00FD7461" w:rsidP="00FD7461">
            <w:pPr>
              <w:ind w:left="360"/>
              <w:jc w:val="right"/>
              <w:rPr>
                <w:rFonts w:ascii="GHEA Grapalat" w:hAnsi="GHEA Grapalat"/>
                <w:lang w:val="af-ZA" w:eastAsia="en-US" w:bidi="ar-SA"/>
              </w:rPr>
            </w:pPr>
            <w:r>
              <w:rPr>
                <w:rFonts w:ascii="GHEA Grapalat" w:hAnsi="GHEA Grapalat"/>
                <w:lang w:val="af-ZA" w:eastAsia="en-US" w:bidi="ar-SA"/>
              </w:rPr>
              <w:t>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360 000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val="af-ZA" w:eastAsia="en-US" w:bidi="ar-SA"/>
              </w:rPr>
            </w:pPr>
            <w:r w:rsidRPr="00FD7461">
              <w:rPr>
                <w:rFonts w:ascii="GHEA Grapalat" w:hAnsi="GHEA Grapalat" w:cs="Calibri"/>
                <w:color w:val="000000"/>
                <w:lang w:val="af-ZA" w:eastAsia="en-US" w:bidi="ar-SA"/>
              </w:rPr>
              <w:t>сметана</w:t>
            </w:r>
          </w:p>
        </w:tc>
      </w:tr>
      <w:tr w:rsidR="00FD7461" w:rsidRPr="00FD7461" w:rsidTr="00030037">
        <w:tc>
          <w:tcPr>
            <w:tcW w:w="1276" w:type="dxa"/>
          </w:tcPr>
          <w:p w:rsidR="00FD7461" w:rsidRPr="00FD7461" w:rsidRDefault="00FD7461" w:rsidP="00FD7461">
            <w:pPr>
              <w:ind w:left="360"/>
              <w:jc w:val="right"/>
              <w:rPr>
                <w:rFonts w:ascii="GHEA Grapalat" w:hAnsi="GHEA Grapalat"/>
                <w:lang w:val="af-ZA" w:eastAsia="en-US" w:bidi="ar-SA"/>
              </w:rPr>
            </w:pPr>
            <w:r>
              <w:rPr>
                <w:rFonts w:ascii="GHEA Grapalat" w:hAnsi="GHEA Grapalat"/>
                <w:lang w:val="af-ZA" w:eastAsia="en-US" w:bidi="ar-SA"/>
              </w:rPr>
              <w:t>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20000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val="af-ZA" w:eastAsia="en-US" w:bidi="ar-SA"/>
              </w:rPr>
            </w:pPr>
            <w:r w:rsidRPr="00FD7461">
              <w:rPr>
                <w:rFonts w:ascii="GHEA Grapalat" w:hAnsi="GHEA Grapalat" w:cs="Calibri"/>
                <w:color w:val="000000"/>
                <w:lang w:val="af-ZA" w:eastAsia="en-US" w:bidi="ar-SA"/>
              </w:rPr>
              <w:t>творог</w:t>
            </w:r>
          </w:p>
        </w:tc>
      </w:tr>
      <w:tr w:rsidR="00FD7461" w:rsidRPr="00FD7461" w:rsidTr="00030037">
        <w:tc>
          <w:tcPr>
            <w:tcW w:w="1276" w:type="dxa"/>
          </w:tcPr>
          <w:p w:rsidR="00FD7461" w:rsidRPr="00FD7461" w:rsidRDefault="00FD7461" w:rsidP="00FD7461">
            <w:pPr>
              <w:ind w:left="360"/>
              <w:jc w:val="right"/>
              <w:rPr>
                <w:rFonts w:ascii="GHEA Grapalat" w:hAnsi="GHEA Grapalat"/>
                <w:lang w:eastAsia="en-US" w:bidi="ar-SA"/>
              </w:rPr>
            </w:pPr>
            <w:r>
              <w:rPr>
                <w:rFonts w:ascii="GHEA Grapalat" w:hAnsi="GHEA Grapalat"/>
                <w:lang w:eastAsia="en-US" w:bidi="ar-SA"/>
              </w:rPr>
              <w:t>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65000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Сгущенное молоко</w:t>
            </w:r>
          </w:p>
        </w:tc>
      </w:tr>
      <w:tr w:rsidR="00FD7461" w:rsidRPr="00FD7461" w:rsidTr="00030037">
        <w:tc>
          <w:tcPr>
            <w:tcW w:w="1276" w:type="dxa"/>
          </w:tcPr>
          <w:p w:rsidR="00FD7461" w:rsidRPr="00FD7461" w:rsidRDefault="00FD7461" w:rsidP="00FD7461">
            <w:pPr>
              <w:ind w:firstLine="540"/>
              <w:jc w:val="right"/>
              <w:rPr>
                <w:rFonts w:ascii="GHEA Grapalat" w:hAnsi="GHEA Grapalat"/>
                <w:lang w:val="af-ZA" w:eastAsia="en-US" w:bidi="ar-SA"/>
              </w:rPr>
            </w:pPr>
            <w:r>
              <w:rPr>
                <w:rFonts w:ascii="GHEA Grapalat" w:hAnsi="GHEA Grapalat"/>
                <w:lang w:val="af-ZA" w:eastAsia="en-US" w:bidi="ar-SA"/>
              </w:rPr>
              <w:t>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220 000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val="af-ZA" w:eastAsia="en-US" w:bidi="ar-SA"/>
              </w:rPr>
            </w:pPr>
            <w:r w:rsidRPr="00FD7461">
              <w:rPr>
                <w:rFonts w:ascii="GHEA Grapalat" w:hAnsi="GHEA Grapalat" w:cs="Calibri"/>
                <w:color w:val="000000"/>
                <w:lang w:val="af-ZA" w:eastAsia="en-US" w:bidi="ar-SA"/>
              </w:rPr>
              <w:t>Файлы cookie</w:t>
            </w:r>
          </w:p>
        </w:tc>
      </w:tr>
      <w:tr w:rsidR="00FD7461" w:rsidRPr="00FD7461" w:rsidTr="00030037">
        <w:tc>
          <w:tcPr>
            <w:tcW w:w="1276" w:type="dxa"/>
          </w:tcPr>
          <w:p w:rsidR="00FD7461" w:rsidRPr="00FD7461" w:rsidRDefault="00FD7461" w:rsidP="00FD7461">
            <w:pPr>
              <w:ind w:left="720"/>
              <w:jc w:val="right"/>
              <w:rPr>
                <w:rFonts w:ascii="GHEA Grapalat" w:hAnsi="GHEA Grapalat"/>
                <w:lang w:val="af-ZA" w:eastAsia="en-US" w:bidi="ar-SA"/>
              </w:rPr>
            </w:pPr>
            <w:r>
              <w:rPr>
                <w:rFonts w:ascii="GHEA Grapalat" w:hAnsi="GHEA Grapalat"/>
                <w:lang w:val="af-ZA" w:eastAsia="en-US" w:bidi="ar-SA"/>
              </w:rPr>
              <w:lastRenderedPageBreak/>
              <w:t>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400 000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val="af-ZA" w:eastAsia="en-US" w:bidi="ar-SA"/>
              </w:rPr>
            </w:pPr>
            <w:r w:rsidRPr="00FD7461">
              <w:rPr>
                <w:rFonts w:ascii="GHEA Grapalat" w:hAnsi="GHEA Grapalat" w:cs="Calibri"/>
                <w:color w:val="000000"/>
                <w:lang w:val="af-ZA" w:eastAsia="en-US" w:bidi="ar-SA"/>
              </w:rPr>
              <w:t>Конфеты</w:t>
            </w:r>
          </w:p>
        </w:tc>
      </w:tr>
      <w:tr w:rsidR="00FD7461" w:rsidRPr="00FD7461" w:rsidTr="00030037">
        <w:tc>
          <w:tcPr>
            <w:tcW w:w="1276" w:type="dxa"/>
          </w:tcPr>
          <w:p w:rsidR="00FD7461" w:rsidRPr="00FD7461" w:rsidRDefault="00FD7461" w:rsidP="00FD7461">
            <w:pPr>
              <w:ind w:left="720"/>
              <w:jc w:val="right"/>
              <w:rPr>
                <w:rFonts w:ascii="GHEA Grapalat" w:hAnsi="GHEA Grapalat"/>
                <w:lang w:eastAsia="en-US" w:bidi="ar-SA"/>
              </w:rPr>
            </w:pPr>
            <w:r>
              <w:rPr>
                <w:rFonts w:ascii="GHEA Grapalat" w:hAnsi="GHEA Grapalat"/>
                <w:lang w:eastAsia="en-US" w:bidi="ar-SA"/>
              </w:rPr>
              <w:t>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26000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глушилка</w:t>
            </w:r>
          </w:p>
        </w:tc>
      </w:tr>
      <w:tr w:rsidR="00FD7461" w:rsidRPr="00FD7461" w:rsidTr="00030037">
        <w:tc>
          <w:tcPr>
            <w:tcW w:w="1276" w:type="dxa"/>
          </w:tcPr>
          <w:p w:rsidR="00FD7461" w:rsidRPr="00FD7461" w:rsidRDefault="00FD7461" w:rsidP="00FD7461">
            <w:pPr>
              <w:ind w:left="720"/>
              <w:jc w:val="right"/>
              <w:rPr>
                <w:rFonts w:ascii="GHEA Grapalat" w:hAnsi="GHEA Grapalat"/>
                <w:lang w:eastAsia="en-US" w:bidi="ar-SA"/>
              </w:rPr>
            </w:pPr>
            <w:r>
              <w:rPr>
                <w:rFonts w:ascii="GHEA Grapalat" w:hAnsi="GHEA Grapalat"/>
                <w:lang w:eastAsia="en-US" w:bidi="ar-SA"/>
              </w:rPr>
              <w:t>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82500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Фруктовые и овощные соки</w:t>
            </w:r>
          </w:p>
        </w:tc>
      </w:tr>
      <w:tr w:rsidR="00FD7461" w:rsidRPr="00FD7461" w:rsidTr="00030037">
        <w:tc>
          <w:tcPr>
            <w:tcW w:w="1276" w:type="dxa"/>
          </w:tcPr>
          <w:p w:rsidR="00FD7461" w:rsidRPr="00FD7461" w:rsidRDefault="00FD7461" w:rsidP="00FD7461">
            <w:pPr>
              <w:ind w:left="720"/>
              <w:jc w:val="right"/>
              <w:rPr>
                <w:rFonts w:ascii="GHEA Grapalat" w:hAnsi="GHEA Grapalat"/>
                <w:lang w:eastAsia="en-US" w:bidi="ar-SA"/>
              </w:rPr>
            </w:pPr>
            <w:r>
              <w:rPr>
                <w:rFonts w:ascii="GHEA Grapalat" w:hAnsi="GHEA Grapalat"/>
                <w:lang w:eastAsia="en-US" w:bidi="ar-SA"/>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30000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Консервированный зеленый горошек</w:t>
            </w:r>
          </w:p>
        </w:tc>
      </w:tr>
      <w:tr w:rsidR="00FD7461" w:rsidRPr="00FD7461" w:rsidTr="00030037">
        <w:tc>
          <w:tcPr>
            <w:tcW w:w="1276" w:type="dxa"/>
          </w:tcPr>
          <w:p w:rsidR="00FD7461" w:rsidRPr="00FD7461" w:rsidRDefault="00FD7461" w:rsidP="00FD7461">
            <w:pPr>
              <w:ind w:left="720"/>
              <w:jc w:val="right"/>
              <w:rPr>
                <w:rFonts w:ascii="GHEA Grapalat" w:hAnsi="GHEA Grapalat"/>
                <w:lang w:eastAsia="en-US" w:bidi="ar-SA"/>
              </w:rPr>
            </w:pPr>
            <w:r>
              <w:rPr>
                <w:rFonts w:ascii="GHEA Grapalat" w:hAnsi="GHEA Grapalat"/>
                <w:lang w:eastAsia="en-US" w:bidi="ar-SA"/>
              </w:rPr>
              <w:t>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45000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Консервированная кукуруза</w:t>
            </w:r>
          </w:p>
        </w:tc>
      </w:tr>
      <w:tr w:rsidR="00FD7461" w:rsidRPr="00FD7461" w:rsidTr="00030037">
        <w:tc>
          <w:tcPr>
            <w:tcW w:w="1276" w:type="dxa"/>
          </w:tcPr>
          <w:p w:rsidR="00FD7461" w:rsidRPr="00FD7461" w:rsidRDefault="00FD7461" w:rsidP="00FD7461">
            <w:pPr>
              <w:ind w:left="720"/>
              <w:jc w:val="right"/>
              <w:rPr>
                <w:rFonts w:ascii="GHEA Grapalat" w:hAnsi="GHEA Grapalat"/>
                <w:lang w:eastAsia="en-US" w:bidi="ar-SA"/>
              </w:rPr>
            </w:pPr>
            <w:r>
              <w:rPr>
                <w:rFonts w:ascii="GHEA Grapalat" w:hAnsi="GHEA Grapalat"/>
                <w:lang w:eastAsia="en-US" w:bidi="ar-SA"/>
              </w:rPr>
              <w:t>39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364000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Картофель</w:t>
            </w:r>
          </w:p>
        </w:tc>
      </w:tr>
      <w:tr w:rsidR="00FD7461" w:rsidRPr="00FD7461" w:rsidTr="00030037">
        <w:tc>
          <w:tcPr>
            <w:tcW w:w="1276" w:type="dxa"/>
          </w:tcPr>
          <w:p w:rsidR="00FD7461" w:rsidRPr="00FD7461" w:rsidRDefault="00FD7461" w:rsidP="00FD7461">
            <w:pPr>
              <w:ind w:left="720"/>
              <w:jc w:val="right"/>
              <w:rPr>
                <w:rFonts w:ascii="GHEA Grapalat" w:hAnsi="GHEA Grapalat"/>
                <w:lang w:eastAsia="en-US" w:bidi="ar-SA"/>
              </w:rPr>
            </w:pPr>
            <w:r>
              <w:rPr>
                <w:rFonts w:ascii="GHEA Grapalat" w:hAnsi="GHEA Grapalat"/>
                <w:lang w:eastAsia="en-US" w:bidi="ar-SA"/>
              </w:rPr>
              <w:t>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90000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cs="Calibri"/>
                <w:color w:val="000000"/>
                <w:lang w:eastAsia="en-US" w:bidi="ar-SA"/>
              </w:rPr>
            </w:pPr>
            <w:r w:rsidRPr="00FD7461">
              <w:rPr>
                <w:rFonts w:ascii="GHEA Grapalat" w:hAnsi="GHEA Grapalat" w:cs="Calibri"/>
                <w:color w:val="000000"/>
                <w:lang w:eastAsia="en-US" w:bidi="ar-SA"/>
              </w:rPr>
              <w:t>Смесь зелени</w:t>
            </w:r>
          </w:p>
        </w:tc>
      </w:tr>
      <w:tr w:rsidR="00FD7461" w:rsidRPr="00FD7461" w:rsidTr="00030037">
        <w:tc>
          <w:tcPr>
            <w:tcW w:w="1276" w:type="dxa"/>
          </w:tcPr>
          <w:p w:rsidR="00FD7461" w:rsidRPr="00FD7461" w:rsidRDefault="00AB5C3C" w:rsidP="00FD7461">
            <w:pPr>
              <w:ind w:left="720"/>
              <w:jc w:val="right"/>
              <w:rPr>
                <w:rFonts w:ascii="GHEA Grapalat" w:hAnsi="GHEA Grapalat"/>
                <w:lang w:val="af-ZA" w:eastAsia="en-US" w:bidi="ar-SA"/>
              </w:rPr>
            </w:pPr>
            <w:r>
              <w:rPr>
                <w:rFonts w:ascii="GHEA Grapalat" w:hAnsi="GHEA Grapalat"/>
                <w:lang w:val="af-ZA" w:eastAsia="en-US" w:bidi="ar-SA"/>
              </w:rPr>
              <w:t>53</w:t>
            </w:r>
            <w:bookmarkStart w:id="0" w:name="_GoBack"/>
            <w:bookmarkEnd w:id="0"/>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D7461" w:rsidRPr="00FD7461" w:rsidRDefault="00FD7461" w:rsidP="00FD7461">
            <w:pPr>
              <w:rPr>
                <w:rFonts w:ascii="GHEA Grapalat" w:hAnsi="GHEA Grapalat"/>
                <w:lang w:eastAsia="en-US" w:bidi="ar-SA"/>
              </w:rPr>
            </w:pPr>
            <w:r w:rsidRPr="00FD7461">
              <w:rPr>
                <w:rFonts w:ascii="GHEA Grapalat" w:hAnsi="GHEA Grapalat"/>
                <w:lang w:eastAsia="en-US" w:bidi="ar-SA"/>
              </w:rPr>
              <w:t>130400</w:t>
            </w:r>
          </w:p>
        </w:tc>
        <w:tc>
          <w:tcPr>
            <w:tcW w:w="6237" w:type="dxa"/>
            <w:tcBorders>
              <w:top w:val="single" w:sz="4" w:space="0" w:color="auto"/>
            </w:tcBorders>
          </w:tcPr>
          <w:p w:rsidR="00FD7461" w:rsidRPr="00FD7461" w:rsidRDefault="00FD7461" w:rsidP="00FD7461">
            <w:pPr>
              <w:rPr>
                <w:rFonts w:ascii="GHEA Grapalat" w:hAnsi="GHEA Grapalat"/>
                <w:lang w:val="af-ZA" w:eastAsia="en-US" w:bidi="ar-SA"/>
              </w:rPr>
            </w:pPr>
            <w:r w:rsidRPr="00FD7461">
              <w:rPr>
                <w:rFonts w:ascii="GHEA Grapalat" w:hAnsi="GHEA Grapalat"/>
                <w:lang w:val="af-ZA" w:eastAsia="en-US" w:bidi="ar-SA"/>
              </w:rPr>
              <w:t>Шоколад</w:t>
            </w:r>
          </w:p>
        </w:tc>
      </w:tr>
    </w:tbl>
    <w:p w:rsidR="00240120" w:rsidRDefault="00240120" w:rsidP="00FD7461">
      <w:pPr>
        <w:pStyle w:val="23"/>
        <w:widowControl w:val="0"/>
        <w:spacing w:after="160" w:line="240" w:lineRule="auto"/>
        <w:ind w:firstLine="0"/>
        <w:rPr>
          <w:rFonts w:ascii="GHEA Grapalat" w:hAnsi="GHEA Grapalat"/>
          <w:sz w:val="24"/>
          <w:szCs w:val="24"/>
        </w:rPr>
      </w:pPr>
    </w:p>
    <w:p w:rsidR="00E12B8D" w:rsidRPr="00B453CD" w:rsidRDefault="00E12B8D" w:rsidP="00E12B8D">
      <w:pPr>
        <w:pStyle w:val="23"/>
        <w:widowControl w:val="0"/>
        <w:spacing w:after="160" w:line="240" w:lineRule="auto"/>
        <w:ind w:firstLine="567"/>
        <w:rPr>
          <w:rFonts w:ascii="GHEA Grapalat" w:hAnsi="GHEA Grapalat"/>
          <w:sz w:val="24"/>
          <w:szCs w:val="24"/>
        </w:rPr>
      </w:pPr>
      <w:r w:rsidRPr="00FF44B4">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w:t>
      </w:r>
      <w:r w:rsidRPr="00B453CD">
        <w:rPr>
          <w:rFonts w:ascii="GHEA Grapalat" w:hAnsi="GHEA Grapalat"/>
          <w:sz w:val="24"/>
          <w:szCs w:val="24"/>
        </w:rPr>
        <w:t>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E12B8D" w:rsidRPr="009044F1" w:rsidTr="008B1F5B">
        <w:trPr>
          <w:jc w:val="center"/>
        </w:trPr>
        <w:tc>
          <w:tcPr>
            <w:tcW w:w="6356" w:type="dxa"/>
            <w:gridSpan w:val="2"/>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lastRenderedPageBreak/>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443349">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443349">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w:t>
      </w:r>
      <w:r w:rsidRPr="009044F1">
        <w:rPr>
          <w:rFonts w:ascii="GHEA Grapalat" w:hAnsi="GHEA Grapalat"/>
          <w:color w:val="000000"/>
        </w:rPr>
        <w:lastRenderedPageBreak/>
        <w:t>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w:t>
      </w:r>
      <w:r w:rsidRPr="003F2899">
        <w:rPr>
          <w:rFonts w:ascii="GHEA Grapalat" w:hAnsi="GHEA Grapalat"/>
        </w:rPr>
        <w:lastRenderedPageBreak/>
        <w:t>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w:t>
      </w:r>
      <w:r w:rsidRPr="009044F1">
        <w:rPr>
          <w:rFonts w:ascii="GHEA Grapalat" w:hAnsi="GHEA Grapalat"/>
        </w:rPr>
        <w:lastRenderedPageBreak/>
        <w:t>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 xml:space="preserve">Араратской области </w:t>
      </w:r>
      <w:r w:rsidR="009E3704" w:rsidRPr="009E3704">
        <w:rPr>
          <w:rFonts w:ascii="Calibri" w:hAnsi="Calibri"/>
          <w:sz w:val="24"/>
          <w:szCs w:val="24"/>
        </w:rPr>
        <w:t xml:space="preserve">  </w:t>
      </w:r>
      <w:r w:rsidR="00BD0664" w:rsidRPr="00BD0664">
        <w:rPr>
          <w:rFonts w:ascii="GHEA Grapalat" w:hAnsi="GHEA Grapalat"/>
          <w:i/>
          <w:sz w:val="24"/>
          <w:szCs w:val="24"/>
        </w:rPr>
        <w:t>Ванашен</w:t>
      </w:r>
      <w:r w:rsidR="00BD0664" w:rsidRPr="0015555B">
        <w:rPr>
          <w:rFonts w:ascii="GHEA Grapalat" w:hAnsi="GHEA Grapalat"/>
          <w:i/>
          <w:sz w:val="24"/>
          <w:szCs w:val="24"/>
        </w:rPr>
        <w:t xml:space="preserve"> </w:t>
      </w:r>
      <w:r w:rsidR="00BD0664" w:rsidRPr="00BD0664">
        <w:rPr>
          <w:rFonts w:ascii="GHEA Grapalat" w:hAnsi="GHEA Grapalat"/>
          <w:i/>
          <w:sz w:val="24"/>
          <w:szCs w:val="24"/>
        </w:rPr>
        <w:t xml:space="preserve"> </w:t>
      </w:r>
      <w:r w:rsidR="00BD0664" w:rsidRPr="0015555B">
        <w:rPr>
          <w:rFonts w:ascii="GHEA Grapalat" w:hAnsi="GHEA Grapalat"/>
          <w:sz w:val="24"/>
          <w:szCs w:val="24"/>
        </w:rPr>
        <w:t xml:space="preserve">на </w:t>
      </w:r>
      <w:r w:rsidR="00BD0664" w:rsidRPr="00BD0664">
        <w:rPr>
          <w:rFonts w:ascii="GHEA Grapalat" w:hAnsi="GHEA Grapalat"/>
          <w:sz w:val="24"/>
          <w:szCs w:val="24"/>
        </w:rPr>
        <w:t>Ванашен К. ул. Алоя</w:t>
      </w:r>
      <w:r w:rsidR="00BD0664" w:rsidRPr="00BD0664">
        <w:rPr>
          <w:rFonts w:ascii="GHEA Grapalat" w:hAnsi="GHEA Grapalat"/>
          <w:i/>
          <w:sz w:val="24"/>
          <w:szCs w:val="24"/>
        </w:rPr>
        <w:t>н</w:t>
      </w:r>
      <w:r w:rsidR="00BD0664" w:rsidRPr="00BD0664">
        <w:rPr>
          <w:rFonts w:ascii="GHEA Grapalat" w:hAnsi="GHEA Grapalat"/>
          <w:sz w:val="24"/>
          <w:szCs w:val="24"/>
        </w:rPr>
        <w:t>, 24</w:t>
      </w:r>
      <w:r w:rsidR="009E3704" w:rsidRPr="00FF44B4">
        <w:rPr>
          <w:rFonts w:ascii="Sylfaen" w:hAnsi="Sylfaen"/>
          <w:i/>
          <w:sz w:val="24"/>
          <w:szCs w:val="24"/>
        </w:rPr>
        <w:t>,</w:t>
      </w:r>
      <w:r w:rsidR="009E3704" w:rsidRPr="00FF44B4">
        <w:rPr>
          <w:rFonts w:ascii="Sylfaen" w:hAnsi="Sylfaen"/>
          <w:i/>
          <w:sz w:val="24"/>
          <w:szCs w:val="24"/>
          <w:lang w:val="hy-AM"/>
        </w:rPr>
        <w:t xml:space="preserve"> </w:t>
      </w:r>
      <w:r w:rsidR="009E3704" w:rsidRPr="00FF44B4">
        <w:rPr>
          <w:rFonts w:ascii="Sylfaen" w:hAnsi="Sylfaen"/>
          <w:i/>
          <w:sz w:val="24"/>
          <w:szCs w:val="24"/>
        </w:rPr>
        <w:t>1</w:t>
      </w:r>
      <w:r w:rsidR="00FD7461">
        <w:rPr>
          <w:rFonts w:ascii="Sylfaen" w:hAnsi="Sylfaen"/>
          <w:i/>
          <w:sz w:val="24"/>
          <w:szCs w:val="24"/>
        </w:rPr>
        <w:t>1</w:t>
      </w:r>
      <w:r w:rsidR="009E3704" w:rsidRPr="00FF44B4">
        <w:rPr>
          <w:rFonts w:ascii="Sylfaen" w:hAnsi="Sylfaen"/>
          <w:i/>
          <w:sz w:val="24"/>
          <w:szCs w:val="24"/>
        </w:rPr>
        <w:t>:</w:t>
      </w:r>
      <w:r w:rsidR="00FF44B4" w:rsidRPr="00FF44B4">
        <w:rPr>
          <w:rFonts w:ascii="Sylfaen" w:hAnsi="Sylfaen"/>
          <w:i/>
          <w:sz w:val="24"/>
          <w:szCs w:val="24"/>
        </w:rPr>
        <w:t>0</w:t>
      </w:r>
      <w:r w:rsidR="009256FD" w:rsidRPr="00FF44B4">
        <w:rPr>
          <w:rFonts w:ascii="Sylfaen" w:hAnsi="Sylfaen"/>
          <w:i/>
          <w:sz w:val="24"/>
          <w:szCs w:val="24"/>
        </w:rPr>
        <w:t>0</w:t>
      </w:r>
      <w:r w:rsidR="009E3704" w:rsidRPr="00FF44B4">
        <w:rPr>
          <w:rFonts w:ascii="Sylfaen" w:hAnsi="Sylfaen"/>
          <w:i/>
          <w:sz w:val="24"/>
          <w:szCs w:val="24"/>
        </w:rPr>
        <w:t xml:space="preserve"> </w:t>
      </w:r>
      <w:r w:rsidR="00FF44B4">
        <w:rPr>
          <w:rFonts w:ascii="Sylfaen" w:hAnsi="Sylfaen"/>
          <w:i/>
          <w:sz w:val="24"/>
          <w:szCs w:val="24"/>
        </w:rPr>
        <w:t xml:space="preserve">  </w:t>
      </w:r>
      <w:r w:rsidR="00FD7461">
        <w:rPr>
          <w:rFonts w:ascii="Sylfaen" w:hAnsi="Sylfaen"/>
          <w:i/>
          <w:sz w:val="24"/>
          <w:szCs w:val="24"/>
        </w:rPr>
        <w:t>18</w:t>
      </w:r>
      <w:r w:rsidR="009E3704" w:rsidRPr="00FF44B4">
        <w:rPr>
          <w:rFonts w:ascii="Sylfaen" w:hAnsi="Sylfaen"/>
          <w:i/>
          <w:sz w:val="24"/>
          <w:szCs w:val="24"/>
        </w:rPr>
        <w:t>.</w:t>
      </w:r>
      <w:r w:rsidR="00FD7461">
        <w:rPr>
          <w:rFonts w:ascii="GHEA Grapalat" w:hAnsi="GHEA Grapalat"/>
          <w:i/>
          <w:sz w:val="24"/>
          <w:szCs w:val="24"/>
        </w:rPr>
        <w:t>12</w:t>
      </w:r>
      <w:r w:rsidR="009E3704" w:rsidRPr="00FF44B4">
        <w:rPr>
          <w:rFonts w:ascii="GHEA Grapalat" w:hAnsi="GHEA Grapalat"/>
          <w:i/>
          <w:sz w:val="24"/>
          <w:szCs w:val="24"/>
        </w:rPr>
        <w:t>.202</w:t>
      </w:r>
      <w:r w:rsidR="00FF44B4" w:rsidRPr="00FF44B4">
        <w:rPr>
          <w:rFonts w:ascii="GHEA Grapalat" w:hAnsi="GHEA Grapalat"/>
          <w:i/>
          <w:sz w:val="24"/>
          <w:szCs w:val="24"/>
        </w:rPr>
        <w:t>4</w:t>
      </w:r>
      <w:r w:rsidRPr="00FF44B4">
        <w:rPr>
          <w:rFonts w:ascii="GHEA Grapalat" w:hAnsi="GHEA Grapalat"/>
          <w:sz w:val="24"/>
          <w:szCs w:val="24"/>
        </w:rPr>
        <w:t xml:space="preserve"> дня с даты </w:t>
      </w:r>
      <w:r>
        <w:rPr>
          <w:rFonts w:ascii="GHEA Grapalat" w:hAnsi="GHEA Grapalat"/>
          <w:sz w:val="24"/>
          <w:szCs w:val="24"/>
        </w:rPr>
        <w:t xml:space="preserve">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9044F1">
        <w:rPr>
          <w:rFonts w:ascii="GHEA Grapalat" w:hAnsi="GHEA Grapalat"/>
          <w:sz w:val="24"/>
          <w:szCs w:val="24"/>
        </w:rPr>
        <w:lastRenderedPageBreak/>
        <w:t xml:space="preserve">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416519"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416519">
        <w:rPr>
          <w:rFonts w:ascii="GHEA Grapalat" w:hAnsi="GHEA Grapalat"/>
          <w:sz w:val="24"/>
          <w:szCs w:val="24"/>
        </w:rPr>
        <w:t>8.1.</w:t>
      </w:r>
      <w:r w:rsidRPr="00416519">
        <w:rPr>
          <w:rFonts w:ascii="GHEA Grapalat" w:hAnsi="GHEA Grapalat"/>
          <w:sz w:val="24"/>
          <w:szCs w:val="24"/>
        </w:rPr>
        <w:tab/>
        <w:t xml:space="preserve">Вскрытие заявок произойдет на </w:t>
      </w:r>
      <w:r w:rsidR="00BD0664" w:rsidRPr="00416519">
        <w:rPr>
          <w:rFonts w:ascii="GHEA Grapalat" w:hAnsi="GHEA Grapalat"/>
          <w:i/>
          <w:sz w:val="24"/>
          <w:szCs w:val="24"/>
        </w:rPr>
        <w:t xml:space="preserve">Ванашен  </w:t>
      </w:r>
      <w:r w:rsidR="00BD0664" w:rsidRPr="00416519">
        <w:rPr>
          <w:rFonts w:ascii="GHEA Grapalat" w:hAnsi="GHEA Grapalat"/>
          <w:sz w:val="24"/>
          <w:szCs w:val="24"/>
        </w:rPr>
        <w:t>на Ванашен К. ул. Алоя</w:t>
      </w:r>
      <w:r w:rsidR="00BD0664" w:rsidRPr="00416519">
        <w:rPr>
          <w:rFonts w:ascii="GHEA Grapalat" w:hAnsi="GHEA Grapalat"/>
          <w:i/>
          <w:sz w:val="24"/>
          <w:szCs w:val="24"/>
        </w:rPr>
        <w:t>н</w:t>
      </w:r>
      <w:r w:rsidR="00BD0664" w:rsidRPr="00416519">
        <w:rPr>
          <w:rFonts w:ascii="GHEA Grapalat" w:hAnsi="GHEA Grapalat"/>
          <w:sz w:val="24"/>
          <w:szCs w:val="24"/>
        </w:rPr>
        <w:t>, 24</w:t>
      </w:r>
      <w:r w:rsidR="009E3704" w:rsidRPr="00416519">
        <w:rPr>
          <w:rFonts w:ascii="Sylfaen" w:hAnsi="Sylfaen"/>
          <w:sz w:val="24"/>
          <w:szCs w:val="24"/>
        </w:rPr>
        <w:t xml:space="preserve">, </w:t>
      </w:r>
      <w:r w:rsidR="009E3704" w:rsidRPr="00416519">
        <w:rPr>
          <w:rFonts w:ascii="GHEA Grapalat" w:hAnsi="GHEA Grapalat"/>
          <w:sz w:val="24"/>
          <w:szCs w:val="24"/>
        </w:rPr>
        <w:t xml:space="preserve"> </w:t>
      </w:r>
      <w:r w:rsidR="007941A0" w:rsidRPr="00416519">
        <w:rPr>
          <w:rFonts w:ascii="GHEA Grapalat" w:hAnsi="GHEA Grapalat"/>
          <w:sz w:val="24"/>
          <w:szCs w:val="24"/>
        </w:rPr>
        <w:t>1</w:t>
      </w:r>
      <w:r w:rsidR="00FD7461">
        <w:rPr>
          <w:rFonts w:ascii="GHEA Grapalat" w:hAnsi="GHEA Grapalat"/>
          <w:sz w:val="24"/>
          <w:szCs w:val="24"/>
        </w:rPr>
        <w:t>1</w:t>
      </w:r>
      <w:r w:rsidR="009E3704" w:rsidRPr="00416519">
        <w:rPr>
          <w:rFonts w:ascii="GHEA Grapalat" w:hAnsi="GHEA Grapalat"/>
          <w:sz w:val="24"/>
          <w:szCs w:val="24"/>
        </w:rPr>
        <w:t>:</w:t>
      </w:r>
      <w:r w:rsidR="00FD7461">
        <w:rPr>
          <w:rFonts w:ascii="Sylfaen" w:hAnsi="Sylfaen"/>
          <w:sz w:val="24"/>
          <w:szCs w:val="24"/>
        </w:rPr>
        <w:t>0</w:t>
      </w:r>
      <w:r w:rsidR="009E3704" w:rsidRPr="00416519">
        <w:rPr>
          <w:rFonts w:ascii="GHEA Grapalat" w:hAnsi="GHEA Grapalat"/>
          <w:sz w:val="24"/>
          <w:szCs w:val="24"/>
        </w:rPr>
        <w:t xml:space="preserve">0 в </w:t>
      </w:r>
      <w:r w:rsidR="00FD7461">
        <w:rPr>
          <w:rFonts w:ascii="GHEA Grapalat" w:hAnsi="GHEA Grapalat"/>
          <w:sz w:val="24"/>
          <w:szCs w:val="24"/>
        </w:rPr>
        <w:t>18.12.2024</w:t>
      </w:r>
      <w:r w:rsidR="009E3704" w:rsidRPr="00416519">
        <w:rPr>
          <w:rFonts w:ascii="Sylfaen" w:hAnsi="Sylfaen"/>
          <w:sz w:val="24"/>
          <w:szCs w:val="24"/>
          <w:lang w:val="hy-AM"/>
        </w:rPr>
        <w:t xml:space="preserve"> </w:t>
      </w:r>
      <w:r w:rsidRPr="00416519">
        <w:rPr>
          <w:rFonts w:ascii="GHEA Grapalat" w:hAnsi="GHEA Grapalat"/>
          <w:sz w:val="24"/>
          <w:szCs w:val="24"/>
        </w:rPr>
        <w:t xml:space="preserve">со дня </w:t>
      </w:r>
      <w:r w:rsidRPr="009044F1">
        <w:rPr>
          <w:rFonts w:ascii="GHEA Grapalat" w:hAnsi="GHEA Grapalat"/>
          <w:sz w:val="24"/>
          <w:szCs w:val="24"/>
        </w:rPr>
        <w:t xml:space="preserve">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конверте и соответствие их составления </w:t>
      </w:r>
      <w:r>
        <w:rPr>
          <w:rFonts w:ascii="GHEA Grapalat" w:hAnsi="GHEA Grapalat"/>
          <w:spacing w:val="-6"/>
        </w:rPr>
        <w:lastRenderedPageBreak/>
        <w:t>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443349">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w:t>
      </w:r>
      <w:r w:rsidRPr="00B24E4B">
        <w:rPr>
          <w:rFonts w:ascii="GHEA Grapalat" w:hAnsi="GHEA Grapalat"/>
        </w:rPr>
        <w:lastRenderedPageBreak/>
        <w:t>заказчик не представляет в уполномоченный орган мотивированное решение о включении данного участника в список;</w:t>
      </w:r>
    </w:p>
    <w:p w:rsidR="00E12B8D" w:rsidRDefault="00E12B8D" w:rsidP="00443349">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w:t>
      </w:r>
      <w:r w:rsidRPr="00BF1CBD">
        <w:rPr>
          <w:rFonts w:ascii="GHEA Grapalat" w:hAnsi="GHEA Grapalat"/>
          <w:spacing w:val="-4"/>
        </w:rPr>
        <w:lastRenderedPageBreak/>
        <w:t>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443349">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443349">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240120">
        <w:rPr>
          <w:rFonts w:ascii="Sylfaen" w:hAnsi="Sylfaen"/>
          <w:sz w:val="24"/>
          <w:szCs w:val="24"/>
        </w:rPr>
        <w:t>VM-GHAPDzB-25/01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BD0664" w:rsidP="00E12B8D">
      <w:pPr>
        <w:jc w:val="both"/>
        <w:rPr>
          <w:rFonts w:ascii="GHEA Grapalat" w:hAnsi="GHEA Grapalat" w:cs="Sylfaen"/>
        </w:rPr>
      </w:pPr>
      <w:r w:rsidRPr="0015555B">
        <w:rPr>
          <w:rFonts w:ascii="GHEA Grapalat" w:hAnsi="GHEA Grapalat"/>
        </w:rPr>
        <w:t xml:space="preserve">« </w:t>
      </w:r>
      <w:r w:rsidRPr="00BD0664">
        <w:rPr>
          <w:rFonts w:ascii="GHEA Grapalat" w:hAnsi="GHEA Grapalat"/>
          <w:i/>
        </w:rPr>
        <w:t>Ванашен</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240120">
        <w:rPr>
          <w:rFonts w:ascii="Sylfaen" w:hAnsi="Sylfaen"/>
        </w:rPr>
        <w:t>VM-GHAPDzB-25/01</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240120">
        <w:rPr>
          <w:rFonts w:ascii="Sylfaen" w:hAnsi="Sylfaen"/>
        </w:rPr>
        <w:t>VM-GHAPDzB-25/01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443349">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240120">
        <w:rPr>
          <w:rFonts w:ascii="Sylfaen" w:hAnsi="Sylfaen"/>
        </w:rPr>
        <w:t>VM-GHAPDzB-25/01</w:t>
      </w:r>
      <w:r w:rsidR="008B1F5B">
        <w:rPr>
          <w:rFonts w:ascii="Sylfaen" w:hAnsi="Sylfaen"/>
          <w:i/>
        </w:rPr>
        <w:t xml:space="preserve"> </w:t>
      </w:r>
      <w:r w:rsidRPr="00AF791F">
        <w:rPr>
          <w:rFonts w:ascii="GHEA Grapalat" w:hAnsi="GHEA Grapalat"/>
        </w:rPr>
        <w:t>"*</w:t>
      </w:r>
    </w:p>
    <w:p w:rsidR="00E12B8D" w:rsidRDefault="00E12B8D" w:rsidP="00443349">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443349">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240120">
        <w:rPr>
          <w:rFonts w:ascii="Sylfaen" w:hAnsi="Sylfaen"/>
          <w:sz w:val="24"/>
          <w:szCs w:val="24"/>
        </w:rPr>
        <w:t>VM-GHAPDzB-25/01</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240120">
        <w:rPr>
          <w:rFonts w:ascii="Sylfaen" w:hAnsi="Sylfaen"/>
        </w:rPr>
        <w:t>VM-GHAPDzB-25/01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240120">
        <w:rPr>
          <w:rFonts w:ascii="Sylfaen" w:hAnsi="Sylfaen"/>
          <w:i w:val="0"/>
          <w:sz w:val="24"/>
          <w:szCs w:val="24"/>
        </w:rPr>
        <w:t>VM-GHAPDzB-25/01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443349">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443349">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443349">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443349">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2915BE"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2915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2915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2915BE"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2915BE"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2915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2915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2915BE"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2915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2915BE"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2915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2915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443349">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443349">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443349">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443349">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443349">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443349">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443349">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443349">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443349">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443349">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43349">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43349">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43349">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43349">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240120">
        <w:rPr>
          <w:rFonts w:ascii="Sylfaen" w:hAnsi="Sylfaen"/>
          <w:sz w:val="24"/>
          <w:szCs w:val="24"/>
        </w:rPr>
        <w:t>VM-GHAPDzB-25/01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240120">
        <w:rPr>
          <w:rFonts w:ascii="Sylfaen" w:hAnsi="Sylfaen"/>
        </w:rPr>
        <w:t>VM-GHAPDzB-25/01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240120">
        <w:rPr>
          <w:rFonts w:ascii="Sylfaen" w:hAnsi="Sylfaen"/>
        </w:rPr>
        <w:t>VM-GHAPDzB-25/01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BD0664" w:rsidRPr="0015555B">
        <w:rPr>
          <w:rFonts w:ascii="GHEA Grapalat" w:hAnsi="GHEA Grapalat"/>
        </w:rPr>
        <w:t xml:space="preserve">« </w:t>
      </w:r>
      <w:r w:rsidR="00BD0664" w:rsidRPr="00BD0664">
        <w:rPr>
          <w:rFonts w:ascii="GHEA Grapalat" w:hAnsi="GHEA Grapalat"/>
          <w:i/>
        </w:rPr>
        <w:t>Ванашен</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r w:rsidR="00BD066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240120">
        <w:rPr>
          <w:rFonts w:ascii="Sylfaen" w:hAnsi="Sylfaen"/>
          <w:i/>
        </w:rPr>
        <w:t>VM-GHAPDzB-25/01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w:t>
      </w:r>
      <w:r w:rsidRPr="00B138F3">
        <w:rPr>
          <w:rFonts w:ascii="GHEA Grapalat" w:hAnsi="GHEA Grapalat"/>
          <w:sz w:val="22"/>
          <w:szCs w:val="22"/>
        </w:rPr>
        <w:lastRenderedPageBreak/>
        <w:t>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BD0664" w:rsidRPr="0015555B">
              <w:rPr>
                <w:rFonts w:ascii="GHEA Grapalat" w:hAnsi="GHEA Grapalat"/>
              </w:rPr>
              <w:t xml:space="preserve">« </w:t>
            </w:r>
            <w:r w:rsidR="00BD0664" w:rsidRPr="00BD0664">
              <w:rPr>
                <w:rFonts w:ascii="GHEA Grapalat" w:hAnsi="GHEA Grapalat"/>
                <w:i/>
              </w:rPr>
              <w:t>Ванашен</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00BD0664">
              <w:rPr>
                <w:rFonts w:ascii="Sylfaen" w:hAnsi="Sylfaen"/>
                <w:lang w:val="hy-AM"/>
              </w:rPr>
              <w:t>04103282</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D0A48" w:rsidRDefault="00446B99" w:rsidP="004D0A48">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r w:rsidRPr="00446B99">
              <w:rPr>
                <w:rFonts w:ascii="Sylfaen" w:hAnsi="Sylfaen"/>
                <w:lang w:val="hy-AM"/>
              </w:rPr>
              <w:t xml:space="preserve"> </w:t>
            </w:r>
            <w:r w:rsidR="004D0A48" w:rsidRPr="004D0A48">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(сч.№)</w:t>
            </w:r>
            <w:r w:rsidRPr="00446B99">
              <w:rPr>
                <w:rFonts w:ascii="Arial" w:hAnsi="Arial" w:cs="Arial"/>
                <w:color w:val="2C2D2E"/>
                <w:sz w:val="23"/>
                <w:szCs w:val="23"/>
                <w:shd w:val="clear" w:color="auto" w:fill="FFFFFF"/>
              </w:rPr>
              <w:t xml:space="preserve">  </w:t>
            </w:r>
            <w:r w:rsidR="00BD0664">
              <w:rPr>
                <w:rFonts w:ascii="Sylfaen" w:hAnsi="Sylfaen"/>
                <w:lang w:val="hy-AM"/>
              </w:rPr>
              <w:t>220129690339000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240120">
        <w:rPr>
          <w:rFonts w:ascii="Sylfaen" w:hAnsi="Sylfaen"/>
        </w:rPr>
        <w:t>VM-GHAPDzB-25/01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BD0664" w:rsidRPr="0015555B">
        <w:rPr>
          <w:rFonts w:ascii="GHEA Grapalat" w:hAnsi="GHEA Grapalat"/>
        </w:rPr>
        <w:t xml:space="preserve">« </w:t>
      </w:r>
      <w:r w:rsidR="00BD0664" w:rsidRPr="00BD0664">
        <w:rPr>
          <w:rFonts w:ascii="GHEA Grapalat" w:hAnsi="GHEA Grapalat"/>
          <w:i/>
        </w:rPr>
        <w:t>Ванашен</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r w:rsidR="00BD0664" w:rsidRPr="00B138F3">
        <w:rPr>
          <w:rFonts w:ascii="GHEA Grapalat" w:hAnsi="GHEA Grapalat"/>
          <w:spacing w:val="-6"/>
        </w:rPr>
        <w:t xml:space="preserve"> </w:t>
      </w:r>
      <w:r w:rsidR="00BD0664" w:rsidRPr="00BD0664">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240120">
        <w:rPr>
          <w:rFonts w:ascii="Sylfaen" w:hAnsi="Sylfaen"/>
          <w:i/>
        </w:rPr>
        <w:t>VM-GHAPDzB-25/01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BD0664" w:rsidRPr="0015555B">
              <w:rPr>
                <w:rFonts w:ascii="GHEA Grapalat" w:hAnsi="GHEA Grapalat"/>
              </w:rPr>
              <w:t xml:space="preserve">« </w:t>
            </w:r>
            <w:r w:rsidR="00BD0664" w:rsidRPr="00BD0664">
              <w:rPr>
                <w:rFonts w:ascii="GHEA Grapalat" w:hAnsi="GHEA Grapalat"/>
                <w:i/>
              </w:rPr>
              <w:t>Ванашен</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 xml:space="preserve"> </w:t>
            </w:r>
            <w:r w:rsidR="00BD0664">
              <w:rPr>
                <w:rFonts w:ascii="Sylfaen" w:hAnsi="Sylfaen"/>
                <w:lang w:val="hy-AM"/>
              </w:rPr>
              <w:t>04103282</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D0A4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111E" w:rsidRDefault="00446B99" w:rsidP="00446B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w:t>
            </w:r>
            <w:r w:rsidR="00BD0664">
              <w:rPr>
                <w:rFonts w:ascii="Sylfaen" w:hAnsi="Sylfaen"/>
                <w:lang w:val="hy-AM"/>
              </w:rPr>
              <w:t>220129690339000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240120">
        <w:rPr>
          <w:rFonts w:ascii="Sylfaen" w:hAnsi="Sylfaen"/>
          <w:sz w:val="24"/>
          <w:szCs w:val="24"/>
        </w:rPr>
        <w:t>VM-GHAPDzB-25/01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240120">
        <w:rPr>
          <w:rFonts w:ascii="Sylfaen" w:hAnsi="Sylfaen"/>
          <w:sz w:val="24"/>
          <w:szCs w:val="24"/>
        </w:rPr>
        <w:t>VM-GHAPDzB-25/01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6"/>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7"/>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9"/>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30"/>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1"/>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2"/>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BD0664" w:rsidRPr="00F3446E" w:rsidRDefault="00BD0664" w:rsidP="00BD0664">
            <w:r w:rsidRPr="00383F64">
              <w:t xml:space="preserve">      </w:t>
            </w:r>
            <w:r>
              <w:t>"Ванашенский детский сад</w:t>
            </w:r>
            <w:r w:rsidRPr="00F3446E">
              <w:t>"</w:t>
            </w:r>
          </w:p>
          <w:p w:rsidR="00BD0664" w:rsidRDefault="00BD0664" w:rsidP="00BD0664">
            <w:pPr>
              <w:jc w:val="center"/>
            </w:pPr>
            <w:r>
              <w:t>Ванашен К. Алоян 24</w:t>
            </w:r>
          </w:p>
          <w:p w:rsidR="00BD0664" w:rsidRPr="00F3446E" w:rsidRDefault="00BD0664" w:rsidP="00BD0664">
            <w:pPr>
              <w:jc w:val="center"/>
            </w:pPr>
            <w:r w:rsidRPr="00F3446E">
              <w:t>Акба банк:</w:t>
            </w:r>
          </w:p>
          <w:p w:rsidR="00BD0664" w:rsidRPr="00F3446E" w:rsidRDefault="00BD0664" w:rsidP="00BD0664">
            <w:pPr>
              <w:jc w:val="center"/>
            </w:pPr>
            <w:r w:rsidRPr="00F3446E">
              <w:t>Веди м / с</w:t>
            </w:r>
          </w:p>
          <w:p w:rsidR="00BD0664" w:rsidRPr="00F3446E" w:rsidRDefault="00BD0664" w:rsidP="00BD0664">
            <w:pPr>
              <w:jc w:val="center"/>
            </w:pPr>
            <w:r w:rsidRPr="00F3446E">
              <w:t>ПК 220129690339000</w:t>
            </w:r>
          </w:p>
          <w:p w:rsidR="00BD0664" w:rsidRPr="00F3446E" w:rsidRDefault="00BD0664" w:rsidP="00BD0664">
            <w:pPr>
              <w:widowControl w:val="0"/>
              <w:spacing w:after="160"/>
              <w:jc w:val="center"/>
            </w:pPr>
            <w:r w:rsidRPr="00F3446E">
              <w:t>AVC 04103282</w:t>
            </w:r>
          </w:p>
          <w:p w:rsidR="00BD0664" w:rsidRDefault="00BD0664" w:rsidP="00BD0664">
            <w:pPr>
              <w:widowControl w:val="0"/>
              <w:spacing w:after="160"/>
              <w:jc w:val="center"/>
            </w:pPr>
            <w:r>
              <w:lastRenderedPageBreak/>
              <w:t>Т. Акопян</w:t>
            </w:r>
          </w:p>
          <w:p w:rsidR="00E12B8D" w:rsidRPr="00CC23DA" w:rsidRDefault="00E12B8D" w:rsidP="00CC23DA">
            <w:pPr>
              <w:widowControl w:val="0"/>
              <w:jc w:val="center"/>
              <w:rPr>
                <w:rFonts w:ascii="GHEA Grapalat" w:hAnsi="GHEA Grapalat"/>
              </w:rPr>
            </w:pPr>
            <w:r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A16ABE" w:rsidRDefault="00E12B8D"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lastRenderedPageBreak/>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240120">
        <w:rPr>
          <w:rFonts w:ascii="GHEA Grapalat" w:hAnsi="GHEA Grapalat" w:cs="Sylfaen"/>
          <w:b/>
          <w:lang w:val="hy-AM"/>
        </w:rPr>
        <w:t>VM-GHAPDZB-25/01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FD7461" w:rsidRDefault="00FD7461" w:rsidP="007941A0">
      <w:pPr>
        <w:jc w:val="center"/>
        <w:rPr>
          <w:rFonts w:ascii="GHEA Grapalat" w:hAnsi="GHEA Grapalat"/>
          <w:sz w:val="20"/>
          <w:lang w:val="hy-AM"/>
        </w:rPr>
      </w:pPr>
    </w:p>
    <w:p w:rsidR="00FD7461" w:rsidRPr="00052B85" w:rsidRDefault="00FD7461" w:rsidP="007941A0">
      <w:pPr>
        <w:jc w:val="center"/>
        <w:rPr>
          <w:rFonts w:ascii="GHEA Grapalat" w:hAnsi="GHEA Grapalat"/>
          <w:sz w:val="20"/>
          <w:lang w:val="hy-AM"/>
        </w:rPr>
      </w:pPr>
    </w:p>
    <w:p w:rsidR="007941A0" w:rsidRPr="00362D9A" w:rsidRDefault="007941A0" w:rsidP="007941A0">
      <w:pPr>
        <w:jc w:val="center"/>
        <w:rPr>
          <w:rFonts w:ascii="GHEA Grapalat" w:hAnsi="GHEA Grapalat"/>
          <w:sz w:val="14"/>
          <w:szCs w:val="14"/>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p w:rsidR="007941A0" w:rsidRDefault="007941A0" w:rsidP="007941A0">
      <w:pPr>
        <w:rPr>
          <w:rFonts w:ascii="GHEA Grapalat" w:hAnsi="GHEA Grapalat" w:cs="Sylfaen"/>
        </w:rPr>
      </w:pPr>
    </w:p>
    <w:tbl>
      <w:tblPr>
        <w:tblW w:w="1590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746"/>
        <w:gridCol w:w="993"/>
        <w:gridCol w:w="700"/>
        <w:gridCol w:w="1249"/>
        <w:gridCol w:w="828"/>
        <w:gridCol w:w="1362"/>
      </w:tblGrid>
      <w:tr w:rsidR="00FD7461" w:rsidRPr="00FD7461" w:rsidTr="00030037">
        <w:trPr>
          <w:trHeight w:val="153"/>
        </w:trPr>
        <w:tc>
          <w:tcPr>
            <w:tcW w:w="15905" w:type="dxa"/>
            <w:gridSpan w:val="12"/>
            <w:shd w:val="clear" w:color="auto" w:fill="auto"/>
          </w:tcPr>
          <w:p w:rsidR="00FD7461" w:rsidRPr="00FD7461" w:rsidRDefault="00FD7461" w:rsidP="00FD7461">
            <w:pPr>
              <w:spacing w:after="160" w:line="259" w:lineRule="auto"/>
              <w:rPr>
                <w:rFonts w:asciiTheme="minorHAnsi" w:eastAsiaTheme="minorHAnsi" w:hAnsiTheme="minorHAnsi" w:cstheme="minorBidi"/>
                <w:sz w:val="22"/>
                <w:szCs w:val="22"/>
                <w:lang w:eastAsia="en-US" w:bidi="ar-SA"/>
              </w:rPr>
            </w:pPr>
            <w:r w:rsidRPr="00FD7461">
              <w:rPr>
                <w:rFonts w:asciiTheme="minorHAnsi" w:eastAsiaTheme="minorHAnsi" w:hAnsiTheme="minorHAnsi" w:cstheme="minorBidi"/>
                <w:noProof/>
                <w:sz w:val="22"/>
                <w:szCs w:val="22"/>
                <w:lang w:bidi="ar-SA"/>
              </w:rPr>
              <mc:AlternateContent>
                <mc:Choice Requires="wps">
                  <w:drawing>
                    <wp:anchor distT="0" distB="0" distL="114300" distR="114300" simplePos="0" relativeHeight="251659264" behindDoc="0" locked="0" layoutInCell="1" allowOverlap="1" wp14:anchorId="0411994E" wp14:editId="323306E6">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FD7461" w:rsidRDefault="00FD7461" w:rsidP="00FD7461">
                                  <w:pPr>
                                    <w:contextualSpacing/>
                                  </w:pPr>
                                  <w:r>
                                    <w:rPr>
                                      <w:noProof/>
                                      <w:position w:val="-6"/>
                                      <w:lang w:bidi="ar-SA"/>
                                    </w:rPr>
                                    <w:drawing>
                                      <wp:inline distT="0" distB="0" distL="0" distR="0" wp14:anchorId="3FBD9174" wp14:editId="6681D545">
                                        <wp:extent cx="316230" cy="179705"/>
                                        <wp:effectExtent l="0" t="0" r="0" b="0"/>
                                        <wp:docPr id="2"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0411994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FD7461" w:rsidRDefault="00FD7461" w:rsidP="00FD7461">
                            <w:pPr>
                              <w:contextualSpacing/>
                            </w:pPr>
                            <w:r>
                              <w:rPr>
                                <w:noProof/>
                                <w:position w:val="-6"/>
                                <w:lang w:bidi="ar-SA"/>
                              </w:rPr>
                              <w:drawing>
                                <wp:inline distT="0" distB="0" distL="0" distR="0" wp14:anchorId="3FBD9174" wp14:editId="6681D545">
                                  <wp:extent cx="316230" cy="179705"/>
                                  <wp:effectExtent l="0" t="0" r="0" b="0"/>
                                  <wp:docPr id="2"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FD7461" w:rsidRPr="00FD7461" w:rsidRDefault="00FD7461" w:rsidP="00FD7461">
            <w:pPr>
              <w:jc w:val="center"/>
              <w:rPr>
                <w:rFonts w:ascii="Arial AM" w:hAnsi="Arial AM"/>
                <w:sz w:val="18"/>
                <w:lang w:val="en-US" w:eastAsia="en-US" w:bidi="ar-SA"/>
              </w:rPr>
            </w:pPr>
            <w:r w:rsidRPr="00FD7461">
              <w:rPr>
                <w:rFonts w:ascii="Sylfaen" w:hAnsi="Sylfaen" w:cs="Sylfaen"/>
                <w:sz w:val="18"/>
                <w:lang w:val="en-US" w:eastAsia="en-US" w:bidi="ar-SA"/>
              </w:rPr>
              <w:t>Продукт:</w:t>
            </w:r>
          </w:p>
        </w:tc>
      </w:tr>
      <w:tr w:rsidR="00FD7461" w:rsidRPr="00FD7461" w:rsidTr="00030037">
        <w:trPr>
          <w:trHeight w:val="233"/>
        </w:trPr>
        <w:tc>
          <w:tcPr>
            <w:tcW w:w="709" w:type="dxa"/>
            <w:vMerge w:val="restart"/>
            <w:shd w:val="clear" w:color="auto" w:fill="auto"/>
          </w:tcPr>
          <w:p w:rsidR="00FD7461" w:rsidRPr="00FD7461" w:rsidRDefault="00FD7461" w:rsidP="00FD7461">
            <w:pPr>
              <w:jc w:val="center"/>
              <w:rPr>
                <w:rFonts w:ascii="Arial AM" w:hAnsi="Arial AM"/>
                <w:sz w:val="18"/>
                <w:lang w:eastAsia="en-US" w:bidi="ar-SA"/>
              </w:rPr>
            </w:pPr>
            <w:r w:rsidRPr="00FD7461">
              <w:rPr>
                <w:rFonts w:ascii="Sylfaen" w:hAnsi="Sylfaen" w:cs="Sylfaen"/>
                <w:sz w:val="18"/>
                <w:lang w:eastAsia="en-US" w:bidi="ar-SA"/>
              </w:rPr>
              <w:t>по приглашению</w:t>
            </w:r>
            <w:r w:rsidRPr="00FD7461">
              <w:rPr>
                <w:rFonts w:ascii="Arial AM" w:hAnsi="Arial AM"/>
                <w:sz w:val="18"/>
                <w:lang w:eastAsia="en-US" w:bidi="ar-SA"/>
              </w:rPr>
              <w:t xml:space="preserve"> </w:t>
            </w:r>
            <w:r w:rsidRPr="00FD7461">
              <w:rPr>
                <w:rFonts w:ascii="Sylfaen" w:hAnsi="Sylfaen" w:cs="Sylfaen"/>
                <w:sz w:val="18"/>
                <w:lang w:eastAsia="en-US" w:bidi="ar-SA"/>
              </w:rPr>
              <w:t>запланировано</w:t>
            </w:r>
            <w:r w:rsidRPr="00FD7461">
              <w:rPr>
                <w:rFonts w:ascii="Arial AM" w:hAnsi="Arial AM"/>
                <w:sz w:val="18"/>
                <w:lang w:eastAsia="en-US" w:bidi="ar-SA"/>
              </w:rPr>
              <w:t xml:space="preserve"> </w:t>
            </w:r>
            <w:r w:rsidRPr="00FD7461">
              <w:rPr>
                <w:rFonts w:ascii="Sylfaen" w:hAnsi="Sylfaen" w:cs="Sylfaen"/>
                <w:sz w:val="18"/>
                <w:lang w:eastAsia="en-US" w:bidi="ar-SA"/>
              </w:rPr>
              <w:t>доза</w:t>
            </w:r>
            <w:r w:rsidRPr="00FD7461">
              <w:rPr>
                <w:rFonts w:ascii="Arial AM" w:hAnsi="Arial AM"/>
                <w:sz w:val="18"/>
                <w:lang w:eastAsia="en-US" w:bidi="ar-SA"/>
              </w:rPr>
              <w:t xml:space="preserve"> </w:t>
            </w:r>
            <w:r w:rsidRPr="00FD7461">
              <w:rPr>
                <w:rFonts w:ascii="Sylfaen" w:hAnsi="Sylfaen" w:cs="Sylfaen"/>
                <w:sz w:val="18"/>
                <w:lang w:eastAsia="en-US" w:bidi="ar-SA"/>
              </w:rPr>
              <w:t>число</w:t>
            </w:r>
          </w:p>
        </w:tc>
        <w:tc>
          <w:tcPr>
            <w:tcW w:w="1134" w:type="dxa"/>
            <w:vMerge w:val="restart"/>
            <w:shd w:val="clear" w:color="auto" w:fill="auto"/>
          </w:tcPr>
          <w:p w:rsidR="00FD7461" w:rsidRPr="00FD7461" w:rsidRDefault="00FD7461" w:rsidP="00FD7461">
            <w:pPr>
              <w:jc w:val="center"/>
              <w:rPr>
                <w:rFonts w:ascii="Arial AM" w:hAnsi="Arial AM"/>
                <w:sz w:val="18"/>
                <w:lang w:eastAsia="en-US" w:bidi="ar-SA"/>
              </w:rPr>
            </w:pPr>
            <w:r w:rsidRPr="00FD7461">
              <w:rPr>
                <w:rFonts w:ascii="Sylfaen" w:hAnsi="Sylfaen" w:cs="Sylfaen"/>
                <w:sz w:val="18"/>
                <w:lang w:eastAsia="en-US" w:bidi="ar-SA"/>
              </w:rPr>
              <w:t>шоппинг</w:t>
            </w:r>
            <w:r w:rsidRPr="00FD7461">
              <w:rPr>
                <w:rFonts w:ascii="Arial AM" w:hAnsi="Arial AM"/>
                <w:sz w:val="18"/>
                <w:lang w:eastAsia="en-US" w:bidi="ar-SA"/>
              </w:rPr>
              <w:t xml:space="preserve"> </w:t>
            </w:r>
            <w:r w:rsidRPr="00FD7461">
              <w:rPr>
                <w:rFonts w:ascii="Sylfaen" w:hAnsi="Sylfaen" w:cs="Sylfaen"/>
                <w:sz w:val="18"/>
                <w:lang w:eastAsia="en-US" w:bidi="ar-SA"/>
              </w:rPr>
              <w:t>с планом</w:t>
            </w:r>
            <w:r w:rsidRPr="00FD7461">
              <w:rPr>
                <w:rFonts w:ascii="Arial AM" w:hAnsi="Arial AM"/>
                <w:sz w:val="18"/>
                <w:lang w:eastAsia="en-US" w:bidi="ar-SA"/>
              </w:rPr>
              <w:t xml:space="preserve"> </w:t>
            </w:r>
            <w:r w:rsidRPr="00FD7461">
              <w:rPr>
                <w:rFonts w:ascii="Sylfaen" w:hAnsi="Sylfaen" w:cs="Sylfaen"/>
                <w:sz w:val="18"/>
                <w:lang w:eastAsia="en-US" w:bidi="ar-SA"/>
              </w:rPr>
              <w:t>запланировано</w:t>
            </w:r>
            <w:r w:rsidRPr="00FD7461">
              <w:rPr>
                <w:rFonts w:ascii="Arial AM" w:hAnsi="Arial AM"/>
                <w:sz w:val="18"/>
                <w:lang w:eastAsia="en-US" w:bidi="ar-SA"/>
              </w:rPr>
              <w:t xml:space="preserve"> </w:t>
            </w:r>
            <w:r w:rsidRPr="00FD7461">
              <w:rPr>
                <w:rFonts w:ascii="Sylfaen" w:hAnsi="Sylfaen" w:cs="Sylfaen"/>
                <w:sz w:val="18"/>
                <w:lang w:eastAsia="en-US" w:bidi="ar-SA"/>
              </w:rPr>
              <w:t>через</w:t>
            </w:r>
            <w:r w:rsidRPr="00FD7461">
              <w:rPr>
                <w:rFonts w:ascii="Arial AM" w:hAnsi="Arial AM"/>
                <w:sz w:val="18"/>
                <w:lang w:eastAsia="en-US" w:bidi="ar-SA"/>
              </w:rPr>
              <w:t xml:space="preserve"> </w:t>
            </w:r>
            <w:r w:rsidRPr="00FD7461">
              <w:rPr>
                <w:rFonts w:ascii="Sylfaen" w:hAnsi="Sylfaen" w:cs="Sylfaen"/>
                <w:sz w:val="18"/>
                <w:lang w:eastAsia="en-US" w:bidi="ar-SA"/>
              </w:rPr>
              <w:t>код</w:t>
            </w:r>
            <w:r w:rsidRPr="00FD7461">
              <w:rPr>
                <w:rFonts w:ascii="Arial AM" w:hAnsi="Arial AM"/>
                <w:sz w:val="18"/>
                <w:lang w:eastAsia="en-US" w:bidi="ar-SA"/>
              </w:rPr>
              <w:t>``</w:t>
            </w:r>
            <w:r w:rsidRPr="00FD7461">
              <w:rPr>
                <w:rFonts w:ascii="Sylfaen" w:hAnsi="Sylfaen" w:cs="Sylfaen"/>
                <w:sz w:val="18"/>
                <w:lang w:eastAsia="en-US" w:bidi="ar-SA"/>
              </w:rPr>
              <w:t>в соответствии с</w:t>
            </w:r>
            <w:r w:rsidRPr="00FD7461">
              <w:rPr>
                <w:rFonts w:ascii="Arial AM" w:hAnsi="Arial AM"/>
                <w:sz w:val="18"/>
                <w:lang w:eastAsia="en-US" w:bidi="ar-SA"/>
              </w:rPr>
              <w:t xml:space="preserve"> </w:t>
            </w:r>
            <w:r w:rsidRPr="00FD7461">
              <w:rPr>
                <w:rFonts w:ascii="Sylfaen" w:hAnsi="Sylfaen" w:cs="Sylfaen"/>
                <w:sz w:val="18"/>
                <w:lang w:eastAsia="en-US" w:bidi="ar-SA"/>
              </w:rPr>
              <w:t>ГМА:</w:t>
            </w:r>
            <w:r w:rsidRPr="00FD7461">
              <w:rPr>
                <w:rFonts w:ascii="Arial AM" w:hAnsi="Arial AM"/>
                <w:sz w:val="18"/>
                <w:lang w:eastAsia="en-US" w:bidi="ar-SA"/>
              </w:rPr>
              <w:t xml:space="preserve"> </w:t>
            </w:r>
            <w:r w:rsidRPr="00FD7461">
              <w:rPr>
                <w:rFonts w:ascii="Sylfaen" w:hAnsi="Sylfaen" w:cs="Sylfaen"/>
                <w:sz w:val="18"/>
                <w:lang w:eastAsia="en-US" w:bidi="ar-SA"/>
              </w:rPr>
              <w:t>классификация</w:t>
            </w:r>
            <w:r w:rsidRPr="00FD7461">
              <w:rPr>
                <w:rFonts w:ascii="Arial AM" w:hAnsi="Arial AM"/>
                <w:sz w:val="18"/>
                <w:lang w:eastAsia="en-US" w:bidi="ar-SA"/>
              </w:rPr>
              <w:t>(</w:t>
            </w:r>
            <w:r w:rsidRPr="00FD7461">
              <w:rPr>
                <w:rFonts w:ascii="Calibri" w:hAnsi="Calibri" w:cs="Calibri"/>
                <w:sz w:val="18"/>
                <w:lang w:eastAsia="en-US" w:bidi="ar-SA"/>
              </w:rPr>
              <w:t>цена</w:t>
            </w:r>
            <w:r w:rsidRPr="00FD7461">
              <w:rPr>
                <w:rFonts w:ascii="Arial AM" w:hAnsi="Arial AM"/>
                <w:sz w:val="18"/>
                <w:lang w:eastAsia="en-US" w:bidi="ar-SA"/>
              </w:rPr>
              <w:t xml:space="preserve"> </w:t>
            </w:r>
            <w:r w:rsidRPr="00FD7461">
              <w:rPr>
                <w:rFonts w:ascii="Calibri" w:hAnsi="Calibri" w:cs="Calibri"/>
                <w:sz w:val="18"/>
                <w:lang w:eastAsia="en-US" w:bidi="ar-SA"/>
              </w:rPr>
              <w:t>за</w:t>
            </w:r>
            <w:r w:rsidRPr="00FD7461">
              <w:rPr>
                <w:rFonts w:ascii="Arial AM" w:hAnsi="Arial AM"/>
                <w:sz w:val="18"/>
                <w:lang w:eastAsia="en-US" w:bidi="ar-SA"/>
              </w:rPr>
              <w:t xml:space="preserve"> </w:t>
            </w:r>
            <w:r w:rsidRPr="00FD7461">
              <w:rPr>
                <w:rFonts w:ascii="Calibri" w:hAnsi="Calibri" w:cs="Calibri"/>
                <w:sz w:val="18"/>
                <w:lang w:eastAsia="en-US" w:bidi="ar-SA"/>
              </w:rPr>
              <w:t>просмотр</w:t>
            </w:r>
            <w:r w:rsidRPr="00FD7461">
              <w:rPr>
                <w:rFonts w:ascii="Arial AM" w:hAnsi="Arial AM"/>
                <w:sz w:val="18"/>
                <w:lang w:eastAsia="en-US" w:bidi="ar-SA"/>
              </w:rPr>
              <w:t>)</w:t>
            </w:r>
          </w:p>
        </w:tc>
        <w:tc>
          <w:tcPr>
            <w:tcW w:w="926" w:type="dxa"/>
            <w:vMerge w:val="restart"/>
            <w:shd w:val="clear" w:color="auto" w:fill="auto"/>
          </w:tcPr>
          <w:p w:rsidR="00FD7461" w:rsidRPr="00FD7461" w:rsidRDefault="00FD7461" w:rsidP="00FD7461">
            <w:pPr>
              <w:jc w:val="center"/>
              <w:rPr>
                <w:rFonts w:ascii="Arial AM" w:hAnsi="Arial AM"/>
                <w:sz w:val="18"/>
                <w:lang w:val="en-US" w:eastAsia="en-US" w:bidi="ar-SA"/>
              </w:rPr>
            </w:pPr>
            <w:r w:rsidRPr="00FD7461">
              <w:rPr>
                <w:rFonts w:ascii="Sylfaen" w:hAnsi="Sylfaen" w:cs="Sylfaen"/>
                <w:sz w:val="18"/>
                <w:lang w:val="en-US" w:eastAsia="en-US" w:bidi="ar-SA"/>
              </w:rPr>
              <w:t>имя:</w:t>
            </w:r>
          </w:p>
        </w:tc>
        <w:tc>
          <w:tcPr>
            <w:tcW w:w="941" w:type="dxa"/>
            <w:vMerge w:val="restart"/>
            <w:shd w:val="clear" w:color="auto" w:fill="auto"/>
          </w:tcPr>
          <w:p w:rsidR="00FD7461" w:rsidRPr="00FD7461" w:rsidRDefault="00FD7461" w:rsidP="00FD7461">
            <w:pPr>
              <w:jc w:val="center"/>
              <w:rPr>
                <w:rFonts w:ascii="Arial AM" w:hAnsi="Arial AM"/>
                <w:sz w:val="18"/>
                <w:lang w:eastAsia="en-US" w:bidi="ar-SA"/>
              </w:rPr>
            </w:pPr>
            <w:r w:rsidRPr="00FD7461">
              <w:rPr>
                <w:rFonts w:ascii="Sylfaen" w:hAnsi="Sylfaen" w:cs="Sylfaen"/>
                <w:sz w:val="18"/>
                <w:lang w:eastAsia="en-US" w:bidi="ar-SA"/>
              </w:rPr>
              <w:t>товар</w:t>
            </w:r>
            <w:r w:rsidRPr="00FD7461">
              <w:rPr>
                <w:rFonts w:ascii="Arial AM" w:hAnsi="Arial AM"/>
                <w:sz w:val="18"/>
                <w:lang w:eastAsia="en-US" w:bidi="ar-SA"/>
              </w:rPr>
              <w:t xml:space="preserve"> </w:t>
            </w:r>
            <w:r w:rsidRPr="00FD7461">
              <w:rPr>
                <w:rFonts w:ascii="Sylfaen" w:hAnsi="Sylfaen" w:cs="Sylfaen"/>
                <w:sz w:val="18"/>
                <w:lang w:eastAsia="en-US" w:bidi="ar-SA"/>
              </w:rPr>
              <w:t>знак</w:t>
            </w:r>
            <w:r w:rsidRPr="00FD7461">
              <w:rPr>
                <w:rFonts w:ascii="Arial AM" w:hAnsi="Arial AM"/>
                <w:sz w:val="18"/>
                <w:lang w:eastAsia="en-US" w:bidi="ar-SA"/>
              </w:rPr>
              <w:t>,</w:t>
            </w:r>
            <w:r w:rsidRPr="00FD7461">
              <w:rPr>
                <w:rFonts w:ascii="Sylfaen" w:hAnsi="Sylfaen" w:cs="Sylfaen"/>
                <w:sz w:val="18"/>
                <w:lang w:val="hy-AM" w:eastAsia="en-US" w:bidi="ar-SA"/>
              </w:rPr>
              <w:t>фирменный</w:t>
            </w:r>
            <w:r w:rsidRPr="00FD7461">
              <w:rPr>
                <w:rFonts w:ascii="Arial AM" w:hAnsi="Arial AM"/>
                <w:sz w:val="18"/>
                <w:lang w:val="hy-AM" w:eastAsia="en-US" w:bidi="ar-SA"/>
              </w:rPr>
              <w:t xml:space="preserve"> </w:t>
            </w:r>
            <w:r w:rsidRPr="00FD7461">
              <w:rPr>
                <w:rFonts w:ascii="Sylfaen" w:hAnsi="Sylfaen" w:cs="Sylfaen"/>
                <w:sz w:val="18"/>
                <w:lang w:val="hy-AM" w:eastAsia="en-US" w:bidi="ar-SA"/>
              </w:rPr>
              <w:t>имя:</w:t>
            </w:r>
            <w:r w:rsidRPr="00FD7461">
              <w:rPr>
                <w:rFonts w:ascii="Arial AM" w:hAnsi="Arial AM"/>
                <w:sz w:val="18"/>
                <w:lang w:val="hy-AM" w:eastAsia="en-US" w:bidi="ar-SA"/>
              </w:rPr>
              <w:t>,</w:t>
            </w:r>
            <w:r w:rsidRPr="00FD7461">
              <w:rPr>
                <w:rFonts w:ascii="Sylfaen" w:hAnsi="Sylfaen" w:cs="Sylfaen"/>
                <w:sz w:val="18"/>
                <w:lang w:val="hy-AM" w:eastAsia="en-US" w:bidi="ar-SA"/>
              </w:rPr>
              <w:t>модель</w:t>
            </w:r>
            <w:r w:rsidRPr="00FD7461">
              <w:rPr>
                <w:rFonts w:ascii="Arial AM" w:hAnsi="Arial AM"/>
                <w:sz w:val="18"/>
                <w:lang w:eastAsia="en-US" w:bidi="ar-SA"/>
              </w:rPr>
              <w:t xml:space="preserve"> </w:t>
            </w:r>
            <w:r w:rsidRPr="00FD7461">
              <w:rPr>
                <w:rFonts w:ascii="Sylfaen" w:hAnsi="Sylfaen" w:cs="Sylfaen"/>
                <w:sz w:val="18"/>
                <w:lang w:eastAsia="en-US" w:bidi="ar-SA"/>
              </w:rPr>
              <w:t>и:</w:t>
            </w:r>
            <w:r w:rsidRPr="00FD7461">
              <w:rPr>
                <w:rFonts w:ascii="Arial AM" w:hAnsi="Arial AM"/>
                <w:sz w:val="18"/>
                <w:lang w:eastAsia="en-US" w:bidi="ar-SA"/>
              </w:rPr>
              <w:t xml:space="preserve"> </w:t>
            </w:r>
            <w:r w:rsidRPr="00FD7461">
              <w:rPr>
                <w:rFonts w:ascii="Sylfaen" w:hAnsi="Sylfaen" w:cs="Sylfaen"/>
                <w:sz w:val="18"/>
                <w:lang w:eastAsia="en-US" w:bidi="ar-SA"/>
              </w:rPr>
              <w:t>производителя</w:t>
            </w:r>
            <w:r w:rsidRPr="00FD7461">
              <w:rPr>
                <w:rFonts w:ascii="Arial AM" w:hAnsi="Arial AM"/>
                <w:sz w:val="18"/>
                <w:lang w:eastAsia="en-US" w:bidi="ar-SA"/>
              </w:rPr>
              <w:t xml:space="preserve"> </w:t>
            </w:r>
            <w:r w:rsidRPr="00FD7461">
              <w:rPr>
                <w:rFonts w:ascii="Sylfaen" w:hAnsi="Sylfaen" w:cs="Sylfaen"/>
                <w:sz w:val="18"/>
                <w:lang w:eastAsia="en-US" w:bidi="ar-SA"/>
              </w:rPr>
              <w:t>имя:</w:t>
            </w:r>
            <w:r w:rsidRPr="00FD7461">
              <w:rPr>
                <w:rFonts w:ascii="Arial AM" w:hAnsi="Arial AM"/>
                <w:sz w:val="18"/>
                <w:lang w:eastAsia="en-US" w:bidi="ar-SA"/>
              </w:rPr>
              <w:t>**</w:t>
            </w:r>
          </w:p>
        </w:tc>
        <w:tc>
          <w:tcPr>
            <w:tcW w:w="5645" w:type="dxa"/>
            <w:vMerge w:val="restart"/>
            <w:shd w:val="clear" w:color="auto" w:fill="auto"/>
          </w:tcPr>
          <w:p w:rsidR="00FD7461" w:rsidRPr="00FD7461" w:rsidRDefault="00FD7461" w:rsidP="00FD7461">
            <w:pPr>
              <w:jc w:val="center"/>
              <w:rPr>
                <w:rFonts w:ascii="Arial AM" w:hAnsi="Arial AM"/>
                <w:sz w:val="18"/>
                <w:lang w:val="en-US" w:eastAsia="en-US" w:bidi="ar-SA"/>
              </w:rPr>
            </w:pPr>
            <w:r w:rsidRPr="00FD7461">
              <w:rPr>
                <w:rFonts w:ascii="Sylfaen" w:hAnsi="Sylfaen" w:cs="Sylfaen"/>
                <w:sz w:val="18"/>
                <w:lang w:val="en-US" w:eastAsia="en-US" w:bidi="ar-SA"/>
              </w:rPr>
              <w:t>технический</w:t>
            </w:r>
            <w:r w:rsidRPr="00FD7461">
              <w:rPr>
                <w:rFonts w:ascii="Arial AM" w:hAnsi="Arial AM"/>
                <w:sz w:val="18"/>
                <w:lang w:val="en-US" w:eastAsia="en-US" w:bidi="ar-SA"/>
              </w:rPr>
              <w:t xml:space="preserve"> </w:t>
            </w:r>
            <w:r w:rsidRPr="00FD7461">
              <w:rPr>
                <w:rFonts w:ascii="Sylfaen" w:hAnsi="Sylfaen" w:cs="Sylfaen"/>
                <w:sz w:val="18"/>
                <w:lang w:val="en-US" w:eastAsia="en-US" w:bidi="ar-SA"/>
              </w:rPr>
              <w:t>характеристика</w:t>
            </w:r>
          </w:p>
        </w:tc>
        <w:tc>
          <w:tcPr>
            <w:tcW w:w="672" w:type="dxa"/>
            <w:vMerge w:val="restart"/>
            <w:shd w:val="clear" w:color="auto" w:fill="auto"/>
          </w:tcPr>
          <w:p w:rsidR="00FD7461" w:rsidRPr="00FD7461" w:rsidRDefault="00FD7461" w:rsidP="00FD7461">
            <w:pPr>
              <w:jc w:val="center"/>
              <w:rPr>
                <w:rFonts w:ascii="Arial AM" w:hAnsi="Arial AM"/>
                <w:sz w:val="18"/>
                <w:lang w:val="en-US" w:eastAsia="en-US" w:bidi="ar-SA"/>
              </w:rPr>
            </w:pPr>
            <w:r w:rsidRPr="00FD7461">
              <w:rPr>
                <w:rFonts w:ascii="Sylfaen" w:hAnsi="Sylfaen" w:cs="Sylfaen"/>
                <w:sz w:val="18"/>
                <w:lang w:val="en-US" w:eastAsia="en-US" w:bidi="ar-SA"/>
              </w:rPr>
              <w:t>измерение</w:t>
            </w:r>
            <w:r w:rsidRPr="00FD7461">
              <w:rPr>
                <w:rFonts w:ascii="Arial AM" w:hAnsi="Arial AM"/>
                <w:sz w:val="18"/>
                <w:lang w:val="en-US" w:eastAsia="en-US" w:bidi="ar-SA"/>
              </w:rPr>
              <w:t xml:space="preserve"> </w:t>
            </w:r>
            <w:r w:rsidRPr="00FD7461">
              <w:rPr>
                <w:rFonts w:ascii="Sylfaen" w:hAnsi="Sylfaen" w:cs="Sylfaen"/>
                <w:sz w:val="18"/>
                <w:lang w:val="en-US" w:eastAsia="en-US" w:bidi="ar-SA"/>
              </w:rPr>
              <w:t>единица</w:t>
            </w:r>
          </w:p>
        </w:tc>
        <w:tc>
          <w:tcPr>
            <w:tcW w:w="746" w:type="dxa"/>
            <w:vMerge w:val="restart"/>
            <w:shd w:val="clear" w:color="auto" w:fill="auto"/>
          </w:tcPr>
          <w:p w:rsidR="00FD7461" w:rsidRPr="00FD7461" w:rsidRDefault="00FD7461" w:rsidP="00FD7461">
            <w:pPr>
              <w:jc w:val="center"/>
              <w:rPr>
                <w:rFonts w:ascii="Arial AM" w:hAnsi="Arial AM"/>
                <w:sz w:val="18"/>
                <w:lang w:val="en-US" w:eastAsia="en-US" w:bidi="ar-SA"/>
              </w:rPr>
            </w:pPr>
            <w:r w:rsidRPr="00FD7461">
              <w:rPr>
                <w:rFonts w:ascii="Sylfaen" w:hAnsi="Sylfaen" w:cs="Sylfaen"/>
                <w:sz w:val="18"/>
                <w:lang w:val="en-US" w:eastAsia="en-US" w:bidi="ar-SA"/>
              </w:rPr>
              <w:t>единица</w:t>
            </w:r>
            <w:r w:rsidRPr="00FD7461">
              <w:rPr>
                <w:rFonts w:ascii="Arial AM" w:hAnsi="Arial AM"/>
                <w:sz w:val="18"/>
                <w:lang w:val="en-US" w:eastAsia="en-US" w:bidi="ar-SA"/>
              </w:rPr>
              <w:t xml:space="preserve"> </w:t>
            </w:r>
            <w:r w:rsidRPr="00FD7461">
              <w:rPr>
                <w:rFonts w:ascii="Sylfaen" w:hAnsi="Sylfaen" w:cs="Sylfaen"/>
                <w:sz w:val="18"/>
                <w:lang w:val="en-US" w:eastAsia="en-US" w:bidi="ar-SA"/>
              </w:rPr>
              <w:t>цена</w:t>
            </w:r>
            <w:r w:rsidRPr="00FD7461">
              <w:rPr>
                <w:rFonts w:ascii="Arial AM" w:hAnsi="Arial AM"/>
                <w:sz w:val="18"/>
                <w:lang w:val="en-US" w:eastAsia="en-US" w:bidi="ar-SA"/>
              </w:rPr>
              <w:t>/</w:t>
            </w:r>
            <w:r w:rsidRPr="00FD7461">
              <w:rPr>
                <w:rFonts w:ascii="Sylfaen" w:hAnsi="Sylfaen" w:cs="Sylfaen"/>
                <w:sz w:val="18"/>
                <w:lang w:val="en-US" w:eastAsia="en-US" w:bidi="ar-SA"/>
              </w:rPr>
              <w:t>РА:</w:t>
            </w:r>
            <w:r w:rsidRPr="00FD7461">
              <w:rPr>
                <w:rFonts w:ascii="Arial AM" w:hAnsi="Arial AM"/>
                <w:sz w:val="18"/>
                <w:lang w:val="en-US" w:eastAsia="en-US" w:bidi="ar-SA"/>
              </w:rPr>
              <w:t xml:space="preserve"> </w:t>
            </w:r>
            <w:r w:rsidRPr="00FD7461">
              <w:rPr>
                <w:rFonts w:ascii="Sylfaen" w:hAnsi="Sylfaen" w:cs="Sylfaen"/>
                <w:sz w:val="18"/>
                <w:lang w:val="en-US" w:eastAsia="en-US" w:bidi="ar-SA"/>
              </w:rPr>
              <w:t>АМД</w:t>
            </w:r>
          </w:p>
        </w:tc>
        <w:tc>
          <w:tcPr>
            <w:tcW w:w="993" w:type="dxa"/>
            <w:vMerge w:val="restart"/>
            <w:shd w:val="clear" w:color="auto" w:fill="auto"/>
          </w:tcPr>
          <w:p w:rsidR="00FD7461" w:rsidRPr="00FD7461" w:rsidRDefault="00FD7461" w:rsidP="00FD7461">
            <w:pPr>
              <w:jc w:val="center"/>
              <w:rPr>
                <w:rFonts w:ascii="Arial AM" w:hAnsi="Arial AM"/>
                <w:sz w:val="18"/>
                <w:lang w:val="en-US" w:eastAsia="en-US" w:bidi="ar-SA"/>
              </w:rPr>
            </w:pPr>
            <w:r w:rsidRPr="00FD7461">
              <w:rPr>
                <w:rFonts w:ascii="Sylfaen" w:hAnsi="Sylfaen" w:cs="Sylfaen"/>
                <w:sz w:val="18"/>
                <w:lang w:val="en-US" w:eastAsia="en-US" w:bidi="ar-SA"/>
              </w:rPr>
              <w:t>общий</w:t>
            </w:r>
            <w:r w:rsidRPr="00FD7461">
              <w:rPr>
                <w:rFonts w:ascii="Arial AM" w:hAnsi="Arial AM"/>
                <w:sz w:val="18"/>
                <w:lang w:val="en-US" w:eastAsia="en-US" w:bidi="ar-SA"/>
              </w:rPr>
              <w:t xml:space="preserve"> </w:t>
            </w:r>
            <w:r w:rsidRPr="00FD7461">
              <w:rPr>
                <w:rFonts w:ascii="Sylfaen" w:hAnsi="Sylfaen" w:cs="Sylfaen"/>
                <w:sz w:val="18"/>
                <w:lang w:val="en-US" w:eastAsia="en-US" w:bidi="ar-SA"/>
              </w:rPr>
              <w:t>цена</w:t>
            </w:r>
            <w:r w:rsidRPr="00FD7461">
              <w:rPr>
                <w:rFonts w:ascii="Arial AM" w:hAnsi="Arial AM"/>
                <w:sz w:val="18"/>
                <w:lang w:val="en-US" w:eastAsia="en-US" w:bidi="ar-SA"/>
              </w:rPr>
              <w:t>/</w:t>
            </w:r>
            <w:r w:rsidRPr="00FD7461">
              <w:rPr>
                <w:rFonts w:ascii="Sylfaen" w:hAnsi="Sylfaen" w:cs="Sylfaen"/>
                <w:sz w:val="18"/>
                <w:lang w:val="en-US" w:eastAsia="en-US" w:bidi="ar-SA"/>
              </w:rPr>
              <w:t>РА:</w:t>
            </w:r>
            <w:r w:rsidRPr="00FD7461">
              <w:rPr>
                <w:rFonts w:ascii="Arial AM" w:hAnsi="Arial AM"/>
                <w:sz w:val="18"/>
                <w:lang w:val="en-US" w:eastAsia="en-US" w:bidi="ar-SA"/>
              </w:rPr>
              <w:t xml:space="preserve"> </w:t>
            </w:r>
            <w:r w:rsidRPr="00FD7461">
              <w:rPr>
                <w:rFonts w:ascii="Sylfaen" w:hAnsi="Sylfaen" w:cs="Sylfaen"/>
                <w:sz w:val="18"/>
                <w:lang w:val="en-US" w:eastAsia="en-US" w:bidi="ar-SA"/>
              </w:rPr>
              <w:t>АМД</w:t>
            </w:r>
          </w:p>
        </w:tc>
        <w:tc>
          <w:tcPr>
            <w:tcW w:w="700" w:type="dxa"/>
            <w:vMerge w:val="restart"/>
            <w:shd w:val="clear" w:color="auto" w:fill="auto"/>
          </w:tcPr>
          <w:p w:rsidR="00FD7461" w:rsidRPr="00FD7461" w:rsidRDefault="00FD7461" w:rsidP="00FD7461">
            <w:pPr>
              <w:jc w:val="center"/>
              <w:rPr>
                <w:rFonts w:ascii="Arial AM" w:hAnsi="Arial AM"/>
                <w:sz w:val="18"/>
                <w:lang w:val="en-US" w:eastAsia="en-US" w:bidi="ar-SA"/>
              </w:rPr>
            </w:pPr>
            <w:r w:rsidRPr="00FD7461">
              <w:rPr>
                <w:rFonts w:ascii="Sylfaen" w:hAnsi="Sylfaen" w:cs="Sylfaen"/>
                <w:sz w:val="18"/>
                <w:lang w:val="en-US" w:eastAsia="en-US" w:bidi="ar-SA"/>
              </w:rPr>
              <w:t>общий</w:t>
            </w:r>
            <w:r w:rsidRPr="00FD7461">
              <w:rPr>
                <w:rFonts w:ascii="Arial AM" w:hAnsi="Arial AM"/>
                <w:sz w:val="18"/>
                <w:lang w:val="en-US" w:eastAsia="en-US" w:bidi="ar-SA"/>
              </w:rPr>
              <w:t xml:space="preserve"> </w:t>
            </w:r>
            <w:r w:rsidRPr="00FD7461">
              <w:rPr>
                <w:rFonts w:ascii="Sylfaen" w:hAnsi="Sylfaen" w:cs="Sylfaen"/>
                <w:sz w:val="18"/>
                <w:lang w:val="en-US" w:eastAsia="en-US" w:bidi="ar-SA"/>
              </w:rPr>
              <w:t>количество</w:t>
            </w:r>
          </w:p>
        </w:tc>
        <w:tc>
          <w:tcPr>
            <w:tcW w:w="3439" w:type="dxa"/>
            <w:gridSpan w:val="3"/>
            <w:shd w:val="clear" w:color="auto" w:fill="auto"/>
          </w:tcPr>
          <w:p w:rsidR="00FD7461" w:rsidRPr="00FD7461" w:rsidRDefault="00FD7461" w:rsidP="00FD7461">
            <w:pPr>
              <w:jc w:val="center"/>
              <w:rPr>
                <w:rFonts w:ascii="Arial AM" w:hAnsi="Arial AM"/>
                <w:sz w:val="18"/>
                <w:lang w:val="en-US" w:eastAsia="en-US" w:bidi="ar-SA"/>
              </w:rPr>
            </w:pPr>
            <w:r w:rsidRPr="00FD7461">
              <w:rPr>
                <w:rFonts w:ascii="Sylfaen" w:hAnsi="Sylfaen" w:cs="Sylfaen"/>
                <w:sz w:val="18"/>
                <w:lang w:val="en-US" w:eastAsia="en-US" w:bidi="ar-SA"/>
              </w:rPr>
              <w:t>предложения</w:t>
            </w:r>
          </w:p>
        </w:tc>
      </w:tr>
      <w:tr w:rsidR="00FD7461" w:rsidRPr="00FD7461" w:rsidTr="00030037">
        <w:trPr>
          <w:trHeight w:val="473"/>
        </w:trPr>
        <w:tc>
          <w:tcPr>
            <w:tcW w:w="709" w:type="dxa"/>
            <w:vMerge/>
            <w:shd w:val="clear" w:color="auto" w:fill="auto"/>
          </w:tcPr>
          <w:p w:rsidR="00FD7461" w:rsidRPr="00FD7461" w:rsidRDefault="00FD7461" w:rsidP="00FD7461">
            <w:pPr>
              <w:jc w:val="center"/>
              <w:rPr>
                <w:rFonts w:ascii="Arial AM" w:hAnsi="Arial AM"/>
                <w:sz w:val="18"/>
                <w:lang w:val="en-US" w:eastAsia="en-US" w:bidi="ar-SA"/>
              </w:rPr>
            </w:pPr>
          </w:p>
        </w:tc>
        <w:tc>
          <w:tcPr>
            <w:tcW w:w="1134" w:type="dxa"/>
            <w:vMerge/>
            <w:shd w:val="clear" w:color="auto" w:fill="auto"/>
          </w:tcPr>
          <w:p w:rsidR="00FD7461" w:rsidRPr="00FD7461" w:rsidRDefault="00FD7461" w:rsidP="00FD7461">
            <w:pPr>
              <w:jc w:val="center"/>
              <w:rPr>
                <w:rFonts w:ascii="Arial AM" w:hAnsi="Arial AM"/>
                <w:sz w:val="18"/>
                <w:lang w:val="en-US" w:eastAsia="en-US" w:bidi="ar-SA"/>
              </w:rPr>
            </w:pPr>
          </w:p>
        </w:tc>
        <w:tc>
          <w:tcPr>
            <w:tcW w:w="926" w:type="dxa"/>
            <w:vMerge/>
            <w:shd w:val="clear" w:color="auto" w:fill="auto"/>
          </w:tcPr>
          <w:p w:rsidR="00FD7461" w:rsidRPr="00FD7461" w:rsidRDefault="00FD7461" w:rsidP="00FD7461">
            <w:pPr>
              <w:jc w:val="center"/>
              <w:rPr>
                <w:rFonts w:ascii="Arial AM" w:hAnsi="Arial AM"/>
                <w:sz w:val="18"/>
                <w:lang w:val="en-US" w:eastAsia="en-US" w:bidi="ar-SA"/>
              </w:rPr>
            </w:pPr>
          </w:p>
        </w:tc>
        <w:tc>
          <w:tcPr>
            <w:tcW w:w="941" w:type="dxa"/>
            <w:vMerge/>
            <w:shd w:val="clear" w:color="auto" w:fill="auto"/>
          </w:tcPr>
          <w:p w:rsidR="00FD7461" w:rsidRPr="00FD7461" w:rsidRDefault="00FD7461" w:rsidP="00FD7461">
            <w:pPr>
              <w:jc w:val="center"/>
              <w:rPr>
                <w:rFonts w:ascii="Arial AM" w:hAnsi="Arial AM"/>
                <w:sz w:val="18"/>
                <w:lang w:val="en-US" w:eastAsia="en-US" w:bidi="ar-SA"/>
              </w:rPr>
            </w:pPr>
          </w:p>
        </w:tc>
        <w:tc>
          <w:tcPr>
            <w:tcW w:w="5645" w:type="dxa"/>
            <w:vMerge/>
            <w:shd w:val="clear" w:color="auto" w:fill="auto"/>
          </w:tcPr>
          <w:p w:rsidR="00FD7461" w:rsidRPr="00FD7461" w:rsidRDefault="00FD7461" w:rsidP="00FD7461">
            <w:pPr>
              <w:jc w:val="center"/>
              <w:rPr>
                <w:rFonts w:ascii="Arial AM" w:hAnsi="Arial AM"/>
                <w:sz w:val="18"/>
                <w:lang w:val="en-US" w:eastAsia="en-US" w:bidi="ar-SA"/>
              </w:rPr>
            </w:pPr>
          </w:p>
        </w:tc>
        <w:tc>
          <w:tcPr>
            <w:tcW w:w="672" w:type="dxa"/>
            <w:vMerge/>
            <w:shd w:val="clear" w:color="auto" w:fill="auto"/>
          </w:tcPr>
          <w:p w:rsidR="00FD7461" w:rsidRPr="00FD7461" w:rsidRDefault="00FD7461" w:rsidP="00FD7461">
            <w:pPr>
              <w:jc w:val="center"/>
              <w:rPr>
                <w:rFonts w:ascii="Arial AM" w:hAnsi="Arial AM"/>
                <w:sz w:val="18"/>
                <w:lang w:val="en-US" w:eastAsia="en-US" w:bidi="ar-SA"/>
              </w:rPr>
            </w:pPr>
          </w:p>
        </w:tc>
        <w:tc>
          <w:tcPr>
            <w:tcW w:w="746" w:type="dxa"/>
            <w:vMerge/>
            <w:shd w:val="clear" w:color="auto" w:fill="auto"/>
          </w:tcPr>
          <w:p w:rsidR="00FD7461" w:rsidRPr="00FD7461" w:rsidRDefault="00FD7461" w:rsidP="00FD7461">
            <w:pPr>
              <w:jc w:val="center"/>
              <w:rPr>
                <w:rFonts w:ascii="Arial AM" w:hAnsi="Arial AM"/>
                <w:sz w:val="18"/>
                <w:lang w:val="en-US" w:eastAsia="en-US" w:bidi="ar-SA"/>
              </w:rPr>
            </w:pPr>
          </w:p>
        </w:tc>
        <w:tc>
          <w:tcPr>
            <w:tcW w:w="993" w:type="dxa"/>
            <w:vMerge/>
            <w:shd w:val="clear" w:color="auto" w:fill="auto"/>
          </w:tcPr>
          <w:p w:rsidR="00FD7461" w:rsidRPr="00FD7461" w:rsidRDefault="00FD7461" w:rsidP="00FD7461">
            <w:pPr>
              <w:jc w:val="center"/>
              <w:rPr>
                <w:rFonts w:ascii="Arial AM" w:hAnsi="Arial AM"/>
                <w:sz w:val="18"/>
                <w:lang w:val="en-US" w:eastAsia="en-US" w:bidi="ar-SA"/>
              </w:rPr>
            </w:pPr>
          </w:p>
        </w:tc>
        <w:tc>
          <w:tcPr>
            <w:tcW w:w="700" w:type="dxa"/>
            <w:vMerge/>
            <w:shd w:val="clear" w:color="auto" w:fill="auto"/>
          </w:tcPr>
          <w:p w:rsidR="00FD7461" w:rsidRPr="00FD7461" w:rsidRDefault="00FD7461" w:rsidP="00FD7461">
            <w:pPr>
              <w:jc w:val="center"/>
              <w:rPr>
                <w:rFonts w:ascii="Arial AM" w:hAnsi="Arial AM"/>
                <w:sz w:val="18"/>
                <w:lang w:val="en-US" w:eastAsia="en-US" w:bidi="ar-SA"/>
              </w:rPr>
            </w:pPr>
          </w:p>
        </w:tc>
        <w:tc>
          <w:tcPr>
            <w:tcW w:w="1249" w:type="dxa"/>
            <w:shd w:val="clear" w:color="auto" w:fill="auto"/>
          </w:tcPr>
          <w:p w:rsidR="00FD7461" w:rsidRPr="00FD7461" w:rsidRDefault="00FD7461" w:rsidP="00FD7461">
            <w:pPr>
              <w:jc w:val="center"/>
              <w:rPr>
                <w:rFonts w:ascii="Arial AM" w:hAnsi="Arial AM"/>
                <w:sz w:val="18"/>
                <w:lang w:val="en-US" w:eastAsia="en-US" w:bidi="ar-SA"/>
              </w:rPr>
            </w:pPr>
            <w:r w:rsidRPr="00FD7461">
              <w:rPr>
                <w:rFonts w:ascii="Sylfaen" w:hAnsi="Sylfaen" w:cs="Sylfaen"/>
                <w:sz w:val="18"/>
                <w:lang w:val="en-US" w:eastAsia="en-US" w:bidi="ar-SA"/>
              </w:rPr>
              <w:t>адрес</w:t>
            </w:r>
          </w:p>
        </w:tc>
        <w:tc>
          <w:tcPr>
            <w:tcW w:w="828" w:type="dxa"/>
            <w:shd w:val="clear" w:color="auto" w:fill="auto"/>
          </w:tcPr>
          <w:p w:rsidR="00FD7461" w:rsidRPr="00FD7461" w:rsidRDefault="00FD7461" w:rsidP="00FD7461">
            <w:pPr>
              <w:rPr>
                <w:rFonts w:ascii="Arial AM" w:hAnsi="Arial AM"/>
                <w:sz w:val="18"/>
                <w:lang w:val="en-US" w:eastAsia="en-US" w:bidi="ar-SA"/>
              </w:rPr>
            </w:pPr>
            <w:r w:rsidRPr="00FD7461">
              <w:rPr>
                <w:rFonts w:ascii="Sylfaen" w:hAnsi="Sylfaen" w:cs="Sylfaen"/>
                <w:sz w:val="18"/>
                <w:lang w:val="en-US" w:eastAsia="en-US" w:bidi="ar-SA"/>
              </w:rPr>
              <w:t>при условии</w:t>
            </w:r>
            <w:r w:rsidRPr="00FD7461">
              <w:rPr>
                <w:rFonts w:ascii="Arial AM" w:hAnsi="Arial AM"/>
                <w:sz w:val="18"/>
                <w:lang w:val="en-US" w:eastAsia="en-US" w:bidi="ar-SA"/>
              </w:rPr>
              <w:t xml:space="preserve"> </w:t>
            </w:r>
            <w:r w:rsidRPr="00FD7461">
              <w:rPr>
                <w:rFonts w:ascii="Sylfaen" w:hAnsi="Sylfaen" w:cs="Sylfaen"/>
                <w:sz w:val="18"/>
                <w:lang w:val="en-US" w:eastAsia="en-US" w:bidi="ar-SA"/>
              </w:rPr>
              <w:t>количество</w:t>
            </w:r>
          </w:p>
        </w:tc>
        <w:tc>
          <w:tcPr>
            <w:tcW w:w="1362" w:type="dxa"/>
            <w:shd w:val="clear" w:color="auto" w:fill="auto"/>
          </w:tcPr>
          <w:p w:rsidR="00FD7461" w:rsidRPr="00FD7461" w:rsidRDefault="00FD7461" w:rsidP="00FD7461">
            <w:pPr>
              <w:rPr>
                <w:rFonts w:ascii="Arial AM" w:hAnsi="Arial AM"/>
                <w:sz w:val="18"/>
                <w:lang w:val="en-US" w:eastAsia="en-US" w:bidi="ar-SA"/>
              </w:rPr>
            </w:pPr>
            <w:r w:rsidRPr="00FD7461">
              <w:rPr>
                <w:rFonts w:ascii="Sylfaen" w:hAnsi="Sylfaen" w:cs="Sylfaen"/>
                <w:sz w:val="18"/>
                <w:lang w:val="en-US" w:eastAsia="en-US" w:bidi="ar-SA"/>
              </w:rPr>
              <w:t>Термин:</w:t>
            </w:r>
            <w:r w:rsidRPr="00FD7461">
              <w:rPr>
                <w:rFonts w:ascii="Arial AM" w:hAnsi="Arial AM"/>
                <w:sz w:val="18"/>
                <w:lang w:val="en-US" w:eastAsia="en-US" w:bidi="ar-SA"/>
              </w:rPr>
              <w:t>***</w:t>
            </w:r>
          </w:p>
          <w:p w:rsidR="00FD7461" w:rsidRPr="00FD7461" w:rsidRDefault="00FD7461" w:rsidP="00FD7461">
            <w:pPr>
              <w:rPr>
                <w:rFonts w:ascii="Arial AM" w:hAnsi="Arial AM"/>
                <w:sz w:val="18"/>
                <w:lang w:val="en-US" w:eastAsia="en-US" w:bidi="ar-SA"/>
              </w:rPr>
            </w:pPr>
          </w:p>
        </w:tc>
      </w:tr>
      <w:tr w:rsidR="00AB5C3C" w:rsidRPr="00FD7461" w:rsidTr="00030037">
        <w:trPr>
          <w:trHeight w:val="1799"/>
        </w:trPr>
        <w:tc>
          <w:tcPr>
            <w:tcW w:w="709" w:type="dxa"/>
            <w:shd w:val="clear" w:color="auto" w:fill="auto"/>
          </w:tcPr>
          <w:p w:rsidR="00AB5C3C" w:rsidRPr="00FD7461" w:rsidRDefault="00AB5C3C" w:rsidP="00AB5C3C">
            <w:pPr>
              <w:ind w:left="360"/>
              <w:rPr>
                <w:rFonts w:ascii="Arial AM" w:hAnsi="Arial AM"/>
                <w:sz w:val="20"/>
                <w:lang w:val="en-US" w:eastAsia="en-US" w:bidi="ar-SA"/>
              </w:rPr>
            </w:pPr>
            <w:r w:rsidRPr="00FD7461">
              <w:rPr>
                <w:rFonts w:ascii="Arial AM" w:hAnsi="Arial AM"/>
                <w:sz w:val="20"/>
                <w:lang w:val="en-US" w:eastAsia="en-US" w:bidi="ar-SA"/>
              </w:rPr>
              <w:t>2</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15811100</w:t>
            </w:r>
          </w:p>
        </w:tc>
        <w:tc>
          <w:tcPr>
            <w:tcW w:w="926"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szCs w:val="20"/>
                <w:lang w:val="en-US" w:eastAsia="en-US" w:bidi="ar-SA"/>
              </w:rPr>
              <w:t>Хлеб</w:t>
            </w:r>
          </w:p>
        </w:tc>
        <w:tc>
          <w:tcPr>
            <w:tcW w:w="941" w:type="dxa"/>
            <w:shd w:val="clear" w:color="auto" w:fill="auto"/>
          </w:tcPr>
          <w:p w:rsidR="00AB5C3C" w:rsidRPr="00FD7461" w:rsidRDefault="00AB5C3C" w:rsidP="00AB5C3C">
            <w:pPr>
              <w:rPr>
                <w:rFonts w:ascii="Arial" w:hAnsi="Arial" w:cs="Arial"/>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szCs w:val="20"/>
                <w:lang w:val="hy-AM" w:eastAsia="en-US" w:bidi="ar-SA"/>
              </w:rPr>
            </w:pPr>
            <w:r w:rsidRPr="00FD7461">
              <w:rPr>
                <w:rFonts w:ascii="Sylfaen" w:hAnsi="Sylfaen" w:cs="Sylfaen"/>
                <w:color w:val="000000"/>
                <w:sz w:val="18"/>
                <w:szCs w:val="18"/>
                <w:lang w:val="hy-AM" w:eastAsia="en-US" w:bidi="ar-SA"/>
              </w:rPr>
              <w:t xml:space="preserve">Хлеб: Изготовлен из смеси пшеничной муки высшего сорта и пшеничной 1-го сорта, АСТ 31-99 или эквивалент. Влажность: 2,5-3,5, вес: 500 гр/- с допуском 3. %, пористость не менее 65% в бумажном или полиэтиленовом пакете большего размера. Общие обязательные условия для продукции: Безопасность, маркировка и упаковка в соответствии с Решением Комиссии Таможенного союза от 9 декабря 2011 года № 880 «О безопасности пищевой продукции» (ТС 021/2011). Комиссия Таможенного союза 2011 «Продовольственные товары, их в части маркировки»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w:t>
            </w:r>
            <w:r w:rsidRPr="00FD7461">
              <w:rPr>
                <w:rFonts w:ascii="Sylfaen" w:hAnsi="Sylfaen" w:cs="Sylfaen"/>
                <w:color w:val="000000"/>
                <w:sz w:val="18"/>
                <w:szCs w:val="18"/>
                <w:lang w:val="hy-AM" w:eastAsia="en-US" w:bidi="ar-SA"/>
              </w:rPr>
              <w:lastRenderedPageBreak/>
              <w:t>комиссии от 20 июля 2012 года № 58 (ТС ТС 029/2012), Комиссия Таможенного союза № 769 от 16 августа 2011 г. «О безопасности упаковки» (МУ ТС 005/2011) технических регламентов, Закона РА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доставки хлеба, в случае несоответствия технической спецификации или условий поставки, устанавливается максимум 30 минут на исправление несоответствия. -согласие.</w:t>
            </w:r>
            <w:r w:rsidRPr="00FD7461">
              <w:rPr>
                <w:rFonts w:ascii="Arial AM" w:hAnsi="Arial AM"/>
                <w:color w:val="000000"/>
                <w:sz w:val="18"/>
                <w:szCs w:val="18"/>
                <w:lang w:val="hy-AM" w:eastAsia="en-US" w:bidi="ar-SA"/>
              </w:rPr>
              <w:t xml:space="preserve">  </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en-US" w:eastAsia="en-US" w:bidi="ar-SA"/>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350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875000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2500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2500</w:t>
            </w:r>
          </w:p>
        </w:tc>
        <w:tc>
          <w:tcPr>
            <w:tcW w:w="1362"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Arial AM" w:hAnsi="Arial AM"/>
                <w:sz w:val="20"/>
                <w:lang w:val="en-US" w:eastAsia="en-US" w:bidi="ar-SA"/>
              </w:rPr>
            </w:pPr>
            <w:r w:rsidRPr="00FD7461">
              <w:rPr>
                <w:rFonts w:ascii="Arial AM" w:hAnsi="Arial AM"/>
                <w:sz w:val="20"/>
                <w:lang w:val="en-US" w:eastAsia="en-US" w:bidi="ar-SA"/>
              </w:rPr>
              <w:lastRenderedPageBreak/>
              <w:t>3</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15811130</w:t>
            </w:r>
          </w:p>
        </w:tc>
        <w:tc>
          <w:tcPr>
            <w:tcW w:w="926"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szCs w:val="20"/>
                <w:lang w:val="en-US" w:eastAsia="en-US" w:bidi="ar-SA"/>
              </w:rPr>
              <w:t>булочка</w:t>
            </w: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18"/>
                <w:szCs w:val="18"/>
                <w:lang w:val="hy-AM" w:eastAsia="en-US" w:bidi="ar-SA"/>
              </w:rPr>
              <w:t>Булочки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свежий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местный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 изюмом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запеченный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высокий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вроде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из муки</w:t>
            </w:r>
            <w:r w:rsidRPr="00FD7461">
              <w:rPr>
                <w:rFonts w:ascii="Arial AM" w:hAnsi="Arial AM"/>
                <w:color w:val="000000"/>
                <w:sz w:val="18"/>
                <w:szCs w:val="18"/>
                <w:lang w:val="hy-AM" w:eastAsia="en-US" w:bidi="ar-SA"/>
              </w:rPr>
              <w:t>,</w:t>
            </w:r>
            <w:r w:rsidRPr="00FD7461">
              <w:rPr>
                <w:rFonts w:ascii="Calibri" w:hAnsi="Calibri"/>
                <w:color w:val="000000"/>
                <w:sz w:val="18"/>
                <w:szCs w:val="18"/>
                <w:lang w:val="hy-AM" w:eastAsia="en-US" w:bidi="ar-SA"/>
              </w:rPr>
              <w:t>1:</w:t>
            </w:r>
            <w:r w:rsidRPr="00FD7461">
              <w:rPr>
                <w:rFonts w:ascii="Sylfaen" w:hAnsi="Sylfaen"/>
                <w:color w:val="000000"/>
                <w:sz w:val="18"/>
                <w:szCs w:val="18"/>
                <w:lang w:val="hy-AM" w:eastAsia="en-US" w:bidi="ar-SA"/>
              </w:rPr>
              <w:t>кусок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кусок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масса:</w:t>
            </w:r>
            <w:r w:rsidRPr="00FD7461">
              <w:rPr>
                <w:rFonts w:ascii="Arial AM" w:hAnsi="Arial AM"/>
                <w:color w:val="000000"/>
                <w:sz w:val="18"/>
                <w:szCs w:val="18"/>
                <w:lang w:val="hy-AM" w:eastAsia="en-US" w:bidi="ar-SA"/>
              </w:rPr>
              <w:t xml:space="preserve">    60:</w:t>
            </w:r>
            <w:r w:rsidRPr="00FD7461">
              <w:rPr>
                <w:rFonts w:ascii="Sylfaen" w:hAnsi="Sylfaen" w:cs="Sylfaen"/>
                <w:color w:val="000000"/>
                <w:sz w:val="18"/>
                <w:szCs w:val="18"/>
                <w:lang w:val="hy-AM" w:eastAsia="en-US" w:bidi="ar-SA"/>
              </w:rPr>
              <w:t>с:</w:t>
            </w:r>
            <w:r w:rsidRPr="00FD7461">
              <w:rPr>
                <w:rFonts w:ascii="Arial AM" w:hAnsi="Arial AM"/>
                <w:color w:val="000000"/>
                <w:sz w:val="18"/>
                <w:szCs w:val="18"/>
                <w:lang w:val="hy-AM" w:eastAsia="en-US" w:bidi="ar-SA"/>
              </w:rPr>
              <w:t>/ + - 3:</w:t>
            </w:r>
            <w:r w:rsidRPr="00FD7461">
              <w:rPr>
                <w:rFonts w:ascii="Sylfaen" w:hAnsi="Sylfaen" w:cs="Sylfaen"/>
                <w:color w:val="000000"/>
                <w:sz w:val="18"/>
                <w:szCs w:val="18"/>
                <w:lang w:val="hy-AM" w:eastAsia="en-US" w:bidi="ar-SA"/>
              </w:rPr>
              <w:t>с:</w:t>
            </w:r>
            <w:r w:rsidRPr="00FD7461">
              <w:rPr>
                <w:rFonts w:ascii="Arial AM" w:hAnsi="Arial AM"/>
                <w:color w:val="000000"/>
                <w:sz w:val="18"/>
                <w:szCs w:val="18"/>
                <w:lang w:val="hy-AM" w:eastAsia="en-US" w:bidi="ar-SA"/>
              </w:rPr>
              <w:t>/:</w:t>
            </w:r>
            <w:r w:rsidRPr="00FD7461">
              <w:rPr>
                <w:rFonts w:ascii="Calibri" w:hAnsi="Calibri"/>
                <w:color w:val="000000"/>
                <w:sz w:val="18"/>
                <w:szCs w:val="18"/>
                <w:lang w:val="hy-AM" w:eastAsia="en-US" w:bidi="ar-SA"/>
              </w:rPr>
              <w:t xml:space="preserve"> </w:t>
            </w:r>
            <w:r w:rsidRPr="00FD7461">
              <w:rPr>
                <w:rFonts w:ascii="Sylfaen" w:hAnsi="Sylfaen" w:cs="Sylfaen"/>
                <w:color w:val="000000"/>
                <w:sz w:val="18"/>
                <w:szCs w:val="18"/>
                <w:lang w:val="hy-AM" w:eastAsia="en-US" w:bidi="ar-SA"/>
              </w:rPr>
              <w:t>местный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производство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Должен?</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быть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свежий</w:t>
            </w:r>
            <w:r w:rsidRPr="00FD7461">
              <w:rPr>
                <w:rFonts w:ascii="Arial AM" w:hAnsi="Arial AM"/>
                <w:color w:val="000000"/>
                <w:sz w:val="18"/>
                <w:szCs w:val="18"/>
                <w:lang w:val="hy-AM" w:eastAsia="en-US" w:bidi="ar-SA"/>
              </w:rPr>
              <w:t xml:space="preserve"> </w:t>
            </w:r>
            <w:r w:rsidRPr="00FD7461">
              <w:rPr>
                <w:rFonts w:ascii="Sylfaen" w:hAnsi="Sylfaen" w:cs="Sylfaen"/>
                <w:sz w:val="20"/>
                <w:szCs w:val="20"/>
                <w:lang w:val="hy-AM" w:eastAsia="en-US" w:bidi="ar-SA"/>
              </w:rPr>
              <w:t>, запеченный</w:t>
            </w:r>
            <w:r w:rsidRPr="00FD7461">
              <w:rPr>
                <w:rFonts w:ascii="Arial AM" w:hAnsi="Arial AM" w:cs="Calibri"/>
                <w:sz w:val="20"/>
                <w:szCs w:val="20"/>
                <w:lang w:val="hy-AM" w:eastAsia="en-US" w:bidi="ar-SA"/>
              </w:rPr>
              <w:t xml:space="preserve"> </w:t>
            </w:r>
            <w:r w:rsidRPr="00FD7461">
              <w:rPr>
                <w:rFonts w:ascii="Sylfaen" w:hAnsi="Sylfaen" w:cs="Sylfaen"/>
                <w:sz w:val="20"/>
                <w:szCs w:val="20"/>
                <w:lang w:val="hy-AM" w:eastAsia="en-US" w:bidi="ar-SA"/>
              </w:rPr>
              <w:t>предложения</w:t>
            </w:r>
            <w:r w:rsidRPr="00FD7461">
              <w:rPr>
                <w:rFonts w:ascii="Arial AM" w:hAnsi="Arial AM" w:cs="Calibri"/>
                <w:sz w:val="20"/>
                <w:szCs w:val="20"/>
                <w:lang w:val="hy-AM" w:eastAsia="en-US" w:bidi="ar-SA"/>
              </w:rPr>
              <w:t xml:space="preserve">  </w:t>
            </w:r>
            <w:r w:rsidRPr="00FD7461">
              <w:rPr>
                <w:rFonts w:ascii="Sylfaen" w:hAnsi="Sylfaen" w:cs="Sylfaen"/>
                <w:sz w:val="20"/>
                <w:szCs w:val="20"/>
                <w:lang w:val="hy-AM" w:eastAsia="en-US" w:bidi="ar-SA"/>
              </w:rPr>
              <w:t>день</w:t>
            </w:r>
            <w:r w:rsidRPr="00FD7461">
              <w:rPr>
                <w:rFonts w:ascii="Arial AM" w:hAnsi="Arial AM" w:cs="Calibri"/>
                <w:sz w:val="20"/>
                <w:szCs w:val="20"/>
                <w:lang w:val="hy-AM" w:eastAsia="en-US" w:bidi="ar-SA"/>
              </w:rPr>
              <w:t>:</w:t>
            </w:r>
            <w:r w:rsidRPr="00FD7461">
              <w:rPr>
                <w:rFonts w:ascii="Sylfaen" w:hAnsi="Sylfaen" w:cs="Sylfaen"/>
                <w:color w:val="000000"/>
                <w:sz w:val="18"/>
                <w:szCs w:val="18"/>
                <w:lang w:val="hy-AM" w:eastAsia="en-US" w:bidi="ar-SA"/>
              </w:rPr>
              <w:t>К продукту</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обязательный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этого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частично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Июль</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одобренный</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добавок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технологический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вспомогательный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средства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требования</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Август</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закона</w:t>
            </w:r>
            <w:r w:rsidRPr="00FD7461">
              <w:rPr>
                <w:rFonts w:ascii="Arial AM" w:hAnsi="Arial AM"/>
                <w:color w:val="000000"/>
                <w:sz w:val="18"/>
                <w:szCs w:val="18"/>
                <w:lang w:val="hy-AM" w:eastAsia="en-US" w:bidi="ar-SA"/>
              </w:rPr>
              <w:t xml:space="preserve"> </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Ярлык: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читаемый</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50</w:t>
            </w:r>
            <w:r w:rsidRPr="00FD7461">
              <w:rPr>
                <w:rFonts w:ascii="Sylfaen" w:hAnsi="Sylfaen" w:cs="Sylfaen"/>
                <w:color w:val="000000"/>
                <w:sz w:val="18"/>
                <w:szCs w:val="18"/>
                <w:lang w:val="hy-AM" w:eastAsia="en-US" w:bidi="ar-SA"/>
              </w:rPr>
              <w:t>минута</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en-US" w:eastAsia="en-US" w:bidi="ar-SA"/>
              </w:rPr>
              <w:t>письмо</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120: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6000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50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50</w:t>
            </w:r>
          </w:p>
        </w:tc>
        <w:tc>
          <w:tcPr>
            <w:tcW w:w="1362"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4</w:t>
            </w:r>
          </w:p>
        </w:tc>
        <w:tc>
          <w:tcPr>
            <w:tcW w:w="1134" w:type="dxa"/>
            <w:shd w:val="clear" w:color="auto" w:fill="auto"/>
          </w:tcPr>
          <w:p w:rsidR="00AB5C3C" w:rsidRPr="00FD7461" w:rsidRDefault="00AB5C3C" w:rsidP="00AB5C3C">
            <w:pPr>
              <w:rPr>
                <w:rFonts w:ascii="Arial AM" w:hAnsi="Arial AM"/>
                <w:color w:val="000000"/>
                <w:sz w:val="20"/>
                <w:szCs w:val="20"/>
                <w:lang w:val="en-US" w:eastAsia="en-US" w:bidi="ar-SA"/>
              </w:rPr>
            </w:pPr>
            <w:r w:rsidRPr="00FD7461">
              <w:rPr>
                <w:lang w:val="en-US" w:eastAsia="en-US" w:bidi="ar-SA"/>
              </w:rPr>
              <w:t>15851100</w:t>
            </w:r>
          </w:p>
        </w:tc>
        <w:tc>
          <w:tcPr>
            <w:tcW w:w="926" w:type="dxa"/>
            <w:shd w:val="clear" w:color="auto" w:fill="auto"/>
          </w:tcPr>
          <w:p w:rsidR="00AB5C3C" w:rsidRPr="00FD7461" w:rsidRDefault="00AB5C3C" w:rsidP="00AB5C3C">
            <w:pPr>
              <w:rPr>
                <w:rFonts w:ascii="Sylfaen" w:hAnsi="Sylfaen" w:cs="Sylfaen"/>
                <w:sz w:val="20"/>
                <w:szCs w:val="20"/>
                <w:lang w:val="en-US" w:eastAsia="en-US" w:bidi="ar-SA"/>
              </w:rPr>
            </w:pPr>
            <w:r w:rsidRPr="00FD7461">
              <w:rPr>
                <w:rFonts w:ascii="Sylfaen" w:hAnsi="Sylfaen" w:cs="Sylfaen"/>
                <w:lang w:val="en-US" w:eastAsia="en-US" w:bidi="ar-SA"/>
              </w:rPr>
              <w:t>макароны</w:t>
            </w:r>
          </w:p>
        </w:tc>
        <w:tc>
          <w:tcPr>
            <w:tcW w:w="941" w:type="dxa"/>
            <w:shd w:val="clear" w:color="auto" w:fill="auto"/>
          </w:tcPr>
          <w:p w:rsidR="00AB5C3C" w:rsidRPr="00FD7461" w:rsidRDefault="00AB5C3C" w:rsidP="00AB5C3C">
            <w:pPr>
              <w:rPr>
                <w:rFonts w:ascii="Sylfaen" w:hAnsi="Sylfaen" w:cs="Sylfaen"/>
                <w:sz w:val="20"/>
                <w:lang w:eastAsia="en-US" w:bidi="ar-SA"/>
              </w:rPr>
            </w:pPr>
            <w:r w:rsidRPr="00FD7461">
              <w:rPr>
                <w:rFonts w:ascii="Sylfaen" w:hAnsi="Sylfaen" w:cs="Sylfaen"/>
                <w:sz w:val="20"/>
                <w:lang w:eastAsia="en-US" w:bidi="ar-SA"/>
              </w:rPr>
              <w:t>РА или эквивалент</w:t>
            </w:r>
          </w:p>
        </w:tc>
        <w:tc>
          <w:tcPr>
            <w:tcW w:w="5645" w:type="dxa"/>
            <w:shd w:val="clear" w:color="auto" w:fill="auto"/>
          </w:tcPr>
          <w:p w:rsidR="00AB5C3C" w:rsidRPr="00FD7461" w:rsidRDefault="00AB5C3C" w:rsidP="00AB5C3C">
            <w:pPr>
              <w:rPr>
                <w:rFonts w:ascii="Sylfaen" w:hAnsi="Sylfaen" w:cs="Sylfaen"/>
                <w:color w:val="000000"/>
                <w:sz w:val="18"/>
                <w:szCs w:val="18"/>
                <w:lang w:val="hy-AM" w:eastAsia="en-US" w:bidi="ar-SA"/>
              </w:rPr>
            </w:pPr>
            <w:r w:rsidRPr="00FD7461">
              <w:rPr>
                <w:rFonts w:ascii="Sylfaen" w:hAnsi="Sylfaen" w:cs="Sylfaen"/>
                <w:color w:val="000000"/>
                <w:sz w:val="18"/>
                <w:szCs w:val="18"/>
                <w:lang w:val="hy-AM" w:eastAsia="en-US" w:bidi="ar-SA"/>
              </w:rPr>
              <w:t>Макароны из пресного теста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31743-2012</w:t>
            </w:r>
            <w:r w:rsidRPr="00FD7461">
              <w:rPr>
                <w:rFonts w:ascii="Sylfaen" w:hAnsi="Sylfaen" w:cs="Sylfaen"/>
                <w:color w:val="000000"/>
                <w:sz w:val="18"/>
                <w:szCs w:val="18"/>
                <w:lang w:val="hy-AM" w:eastAsia="en-US" w:bidi="ar-SA"/>
              </w:rPr>
              <w:t>или эквивалент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5:00</w:t>
            </w:r>
            <w:r w:rsidRPr="00FD7461">
              <w:rPr>
                <w:rFonts w:ascii="Sylfaen" w:hAnsi="Sylfaen" w:cs="Sylfaen"/>
                <w:color w:val="000000"/>
                <w:sz w:val="18"/>
                <w:szCs w:val="18"/>
                <w:lang w:val="hy-AM" w:eastAsia="en-US" w:bidi="ar-SA"/>
              </w:rPr>
              <w:t>кг</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герметичной полиэтиленовой упаковке или в мешках до 20 кг.</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Из дрожжей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влага макарон</w:t>
            </w:r>
            <w:r w:rsidRPr="00FD7461">
              <w:rPr>
                <w:rFonts w:ascii="Arial AM" w:hAnsi="Arial AM"/>
                <w:color w:val="000000"/>
                <w:sz w:val="18"/>
                <w:szCs w:val="18"/>
                <w:lang w:val="hy-AM" w:eastAsia="en-US" w:bidi="ar-SA"/>
              </w:rPr>
              <w:t>11%-</w:t>
            </w:r>
            <w:r w:rsidRPr="00FD7461">
              <w:rPr>
                <w:rFonts w:ascii="Sylfaen" w:hAnsi="Sylfaen" w:cs="Sylfaen"/>
                <w:color w:val="000000"/>
                <w:sz w:val="18"/>
                <w:szCs w:val="18"/>
                <w:lang w:val="hy-AM" w:eastAsia="en-US" w:bidi="ar-SA"/>
              </w:rPr>
              <w:t>Ицокавель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серый</w:t>
            </w:r>
            <w:r w:rsidRPr="00FD7461">
              <w:rPr>
                <w:rFonts w:ascii="Arial AM" w:hAnsi="Arial AM"/>
                <w:color w:val="000000"/>
                <w:sz w:val="18"/>
                <w:szCs w:val="18"/>
                <w:lang w:val="hy-AM" w:eastAsia="en-US" w:bidi="ar-SA"/>
              </w:rPr>
              <w:t>2.1:</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больше, чем это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кислотность</w:t>
            </w:r>
            <w:r w:rsidRPr="00FD7461">
              <w:rPr>
                <w:rFonts w:ascii="Arial AM" w:hAnsi="Arial AM"/>
                <w:color w:val="000000"/>
                <w:sz w:val="18"/>
                <w:szCs w:val="18"/>
                <w:lang w:val="hy-AM" w:eastAsia="en-US" w:bidi="ar-SA"/>
              </w:rPr>
              <w:t>4%-</w:t>
            </w:r>
            <w:r w:rsidRPr="00FD7461">
              <w:rPr>
                <w:rFonts w:ascii="Sylfaen" w:hAnsi="Sylfaen" w:cs="Sylfaen"/>
                <w:color w:val="000000"/>
                <w:sz w:val="18"/>
                <w:szCs w:val="18"/>
                <w:lang w:val="hy-AM" w:eastAsia="en-US" w:bidi="ar-SA"/>
              </w:rPr>
              <w:t>больше, чем это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заражение вредителями не допускается</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 пищевой полиэтиленовой пленкой с соответствующей маркировкой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твердый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жесткий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из высококачественной пшеничной муки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 xml:space="preserve">Производство только на вакуумных </w:t>
            </w:r>
            <w:r w:rsidRPr="00FD7461">
              <w:rPr>
                <w:rFonts w:ascii="Sylfaen" w:hAnsi="Sylfaen" w:cs="Sylfaen"/>
                <w:color w:val="000000"/>
                <w:sz w:val="18"/>
                <w:szCs w:val="18"/>
                <w:lang w:val="hy-AM" w:eastAsia="en-US" w:bidi="ar-SA"/>
              </w:rPr>
              <w:lastRenderedPageBreak/>
              <w:t>установках</w:t>
            </w:r>
            <w:r w:rsidRPr="00FD7461">
              <w:rPr>
                <w:rFonts w:ascii="Arial AM" w:hAnsi="Arial AM"/>
                <w:color w:val="000000"/>
                <w:sz w:val="18"/>
                <w:szCs w:val="18"/>
                <w:lang w:val="hy-AM" w:eastAsia="en-US" w:bidi="ar-SA"/>
              </w:rPr>
              <w:t>(25%</w:t>
            </w:r>
            <w:r w:rsidRPr="00FD7461">
              <w:rPr>
                <w:rFonts w:ascii="Sylfaen" w:hAnsi="Sylfaen" w:cs="Sylfaen"/>
                <w:color w:val="000000"/>
                <w:sz w:val="18"/>
                <w:szCs w:val="18"/>
                <w:lang w:val="hy-AM" w:eastAsia="en-US" w:bidi="ar-SA"/>
              </w:rPr>
              <w:t>трубчатый</w:t>
            </w:r>
            <w:r w:rsidRPr="00FD7461">
              <w:rPr>
                <w:rFonts w:ascii="Arial AM" w:hAnsi="Arial AM"/>
                <w:color w:val="000000"/>
                <w:sz w:val="18"/>
                <w:szCs w:val="18"/>
                <w:lang w:val="hy-AM" w:eastAsia="en-US" w:bidi="ar-SA"/>
              </w:rPr>
              <w:t>, 25%</w:t>
            </w:r>
            <w:r w:rsidRPr="00FD7461">
              <w:rPr>
                <w:rFonts w:ascii="Sylfaen" w:hAnsi="Sylfaen" w:cs="Sylfaen"/>
                <w:color w:val="000000"/>
                <w:sz w:val="18"/>
                <w:szCs w:val="18"/>
                <w:lang w:val="hy-AM" w:eastAsia="en-US" w:bidi="ar-SA"/>
              </w:rPr>
              <w:t>помнить</w:t>
            </w:r>
            <w:r w:rsidRPr="00FD7461">
              <w:rPr>
                <w:rFonts w:ascii="Arial AM" w:hAnsi="Arial AM"/>
                <w:color w:val="000000"/>
                <w:sz w:val="18"/>
                <w:szCs w:val="18"/>
                <w:lang w:val="hy-AM" w:eastAsia="en-US" w:bidi="ar-SA"/>
              </w:rPr>
              <w:t>, 25%</w:t>
            </w:r>
            <w:r w:rsidRPr="00FD7461">
              <w:rPr>
                <w:rFonts w:ascii="Sylfaen" w:hAnsi="Sylfaen" w:cs="Sylfaen"/>
                <w:color w:val="000000"/>
                <w:sz w:val="18"/>
                <w:szCs w:val="18"/>
                <w:lang w:val="hy-AM" w:eastAsia="en-US" w:bidi="ar-SA"/>
              </w:rPr>
              <w:t>спиральный</w:t>
            </w:r>
            <w:r w:rsidRPr="00FD7461">
              <w:rPr>
                <w:rFonts w:ascii="Arial AM" w:hAnsi="Arial AM"/>
                <w:color w:val="000000"/>
                <w:sz w:val="18"/>
                <w:szCs w:val="18"/>
                <w:lang w:val="hy-AM" w:eastAsia="en-US" w:bidi="ar-SA"/>
              </w:rPr>
              <w:t>, 25%</w:t>
            </w:r>
            <w:r w:rsidRPr="00FD7461">
              <w:rPr>
                <w:rFonts w:ascii="Sylfaen" w:hAnsi="Sylfaen" w:cs="Sylfaen"/>
                <w:color w:val="000000"/>
                <w:sz w:val="18"/>
                <w:szCs w:val="18"/>
                <w:lang w:val="hy-AM" w:eastAsia="en-US" w:bidi="ar-SA"/>
              </w:rPr>
              <w:t>пружинистый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Оставшийся срок годности на момент доставки не менее</w:t>
            </w:r>
            <w:r w:rsidRPr="00FD7461">
              <w:rPr>
                <w:rFonts w:ascii="Arial AM" w:hAnsi="Arial AM"/>
                <w:color w:val="000000"/>
                <w:sz w:val="18"/>
                <w:szCs w:val="18"/>
                <w:lang w:val="hy-AM" w:eastAsia="en-US" w:bidi="ar-SA"/>
              </w:rPr>
              <w:t>90%</w:t>
            </w:r>
            <w:r w:rsidRPr="00FD7461">
              <w:rPr>
                <w:rFonts w:ascii="Sylfaen" w:hAnsi="Sylfaen" w:cs="Sylfaen"/>
                <w:color w:val="000000"/>
                <w:sz w:val="18"/>
                <w:szCs w:val="18"/>
                <w:lang w:val="hy-AM" w:eastAsia="en-US" w:bidi="ar-SA"/>
              </w:rPr>
              <w:t>Срок годности не менее даты изготовления.</w:t>
            </w:r>
            <w:r w:rsidRPr="00FD7461">
              <w:rPr>
                <w:rFonts w:ascii="Arial AM" w:hAnsi="Arial AM"/>
                <w:color w:val="000000"/>
                <w:sz w:val="18"/>
                <w:szCs w:val="18"/>
                <w:lang w:val="hy-AM" w:eastAsia="en-US" w:bidi="ar-SA"/>
              </w:rPr>
              <w:t>12:00</w:t>
            </w:r>
            <w:r w:rsidRPr="00FD7461">
              <w:rPr>
                <w:rFonts w:ascii="Sylfaen" w:hAnsi="Sylfaen" w:cs="Sylfaen"/>
                <w:color w:val="000000"/>
                <w:sz w:val="18"/>
                <w:szCs w:val="18"/>
                <w:lang w:val="hy-AM" w:eastAsia="en-US" w:bidi="ar-SA"/>
              </w:rPr>
              <w:t>месяц</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Общие обязательные условия к продукции: 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 и 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по данным 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пищевых продуктов</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Продукты питания с номиналами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августе</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упаковки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Совет Евразийской экономической комиссии</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июля</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утвержден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Пищевые добавки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ароматизаторы и технологические вспомогательные средства и требования безопасности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874:</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зерна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015/2011)</w:t>
            </w:r>
            <w:r w:rsidRPr="00FD7461">
              <w:rPr>
                <w:rFonts w:ascii="Sylfaen" w:hAnsi="Sylfaen" w:cs="Sylfaen"/>
                <w:color w:val="000000"/>
                <w:sz w:val="18"/>
                <w:szCs w:val="18"/>
                <w:lang w:val="hy-AM" w:eastAsia="en-US" w:bidi="ar-SA"/>
              </w:rPr>
              <w:t>технические регламенты</w:t>
            </w:r>
            <w:r w:rsidRPr="00FD7461">
              <w:rPr>
                <w:rFonts w:ascii="Arial AM" w:hAnsi="Arial AM"/>
                <w:color w:val="000000"/>
                <w:sz w:val="18"/>
                <w:szCs w:val="18"/>
                <w:lang w:val="hy-AM" w:eastAsia="en-US" w:bidi="ar-SA"/>
              </w:rPr>
              <w:t>, &lt;&lt;:</w:t>
            </w:r>
            <w:r w:rsidRPr="00FD7461">
              <w:rPr>
                <w:rFonts w:ascii="Sylfaen" w:hAnsi="Sylfaen" w:cs="Sylfaen"/>
                <w:color w:val="000000"/>
                <w:sz w:val="18"/>
                <w:szCs w:val="18"/>
                <w:lang w:val="hy-AM" w:eastAsia="en-US" w:bidi="ar-SA"/>
              </w:rPr>
              <w:t>О безопасности пищевых продуктов</w:t>
            </w:r>
            <w:r w:rsidRPr="00FD7461">
              <w:rPr>
                <w:rFonts w:ascii="Arial AM" w:hAnsi="Arial AM"/>
                <w:color w:val="000000"/>
                <w:sz w:val="18"/>
                <w:szCs w:val="18"/>
                <w:lang w:val="hy-AM" w:eastAsia="en-US" w:bidi="ar-SA"/>
              </w:rPr>
              <w:t>&gt;&gt;:</w:t>
            </w:r>
            <w:r w:rsidRPr="00FD7461">
              <w:rPr>
                <w:rFonts w:ascii="Sylfaen" w:hAnsi="Sylfaen" w:cs="Sylfaen"/>
                <w:color w:val="000000"/>
                <w:sz w:val="18"/>
                <w:szCs w:val="18"/>
                <w:lang w:val="hy-AM" w:eastAsia="en-US" w:bidi="ar-SA"/>
              </w:rPr>
              <w:t>Законодательство РА. Маркировка разборчивая. В случае несоответствия техническим характеристикам или условиям поставки в случае поставки продуктов питания устанавливается срок устранения несоответствия.</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Sylfaen" w:hAnsi="Sylfaen" w:cs="Sylfaen"/>
                <w:sz w:val="20"/>
                <w:szCs w:val="20"/>
                <w:lang w:eastAsia="en-US" w:bidi="ar-SA"/>
              </w:rPr>
            </w:pPr>
            <w:r w:rsidRPr="00FD7461">
              <w:rPr>
                <w:rFonts w:ascii="Sylfaen" w:hAnsi="Sylfaen" w:cs="Sylfaen"/>
                <w:sz w:val="20"/>
                <w:szCs w:val="20"/>
                <w:lang w:eastAsia="en-US" w:bidi="ar-SA"/>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cs="Calibri"/>
                <w:color w:val="000000"/>
                <w:sz w:val="20"/>
                <w:szCs w:val="20"/>
                <w:lang w:eastAsia="en-US" w:bidi="ar-SA"/>
              </w:rPr>
            </w:pPr>
            <w:r w:rsidRPr="00FD7461">
              <w:rPr>
                <w:rFonts w:ascii="Calibri" w:hAnsi="Calibri" w:cs="Calibri"/>
                <w:color w:val="000000"/>
                <w:sz w:val="20"/>
                <w:szCs w:val="20"/>
                <w:lang w:eastAsia="en-US" w:bidi="ar-SA"/>
              </w:rPr>
              <w:t>300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66000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220: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220: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 xml:space="preserve">После вступления в силу договора до последнего рабочего дня, установленного на декабрь месяц в детском саду 2025 года </w:t>
            </w:r>
            <w:r w:rsidRPr="00FD7461">
              <w:rPr>
                <w:rFonts w:ascii="Sylfaen" w:hAnsi="Sylfaen" w:cs="Sylfaen"/>
                <w:sz w:val="16"/>
                <w:szCs w:val="16"/>
                <w:lang w:val="hy-AM" w:eastAsia="en-US" w:bidi="ar-SA"/>
              </w:rPr>
              <w:lastRenderedPageBreak/>
              <w:t>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Arial AM" w:hAnsi="Arial AM"/>
                <w:sz w:val="20"/>
                <w:lang w:val="en-US" w:eastAsia="en-US" w:bidi="ar-SA"/>
              </w:rPr>
            </w:pPr>
            <w:r w:rsidRPr="00FD7461">
              <w:rPr>
                <w:rFonts w:ascii="Arial AM" w:hAnsi="Arial AM"/>
                <w:sz w:val="20"/>
                <w:lang w:val="en-US" w:eastAsia="en-US" w:bidi="ar-SA"/>
              </w:rPr>
              <w:lastRenderedPageBreak/>
              <w:t>5</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15831000</w:t>
            </w:r>
          </w:p>
        </w:tc>
        <w:tc>
          <w:tcPr>
            <w:tcW w:w="926" w:type="dxa"/>
            <w:shd w:val="clear" w:color="auto" w:fill="auto"/>
          </w:tcPr>
          <w:p w:rsidR="00AB5C3C" w:rsidRPr="00FD7461" w:rsidRDefault="00AB5C3C" w:rsidP="00AB5C3C">
            <w:pPr>
              <w:rPr>
                <w:rFonts w:ascii="Arial" w:hAnsi="Arial" w:cs="Arial"/>
                <w:sz w:val="20"/>
                <w:lang w:eastAsia="en-US" w:bidi="ar-SA"/>
              </w:rPr>
            </w:pPr>
            <w:r w:rsidRPr="00FD7461">
              <w:rPr>
                <w:rFonts w:ascii="Sylfaen" w:hAnsi="Sylfaen" w:cs="Sylfaen"/>
                <w:sz w:val="20"/>
                <w:szCs w:val="20"/>
                <w:lang w:val="en-US" w:eastAsia="en-US" w:bidi="ar-SA"/>
              </w:rPr>
              <w:t>Сахар</w:t>
            </w:r>
            <w:r w:rsidRPr="00FD7461">
              <w:rPr>
                <w:rFonts w:ascii="Arial AM" w:hAnsi="Arial AM"/>
                <w:sz w:val="20"/>
                <w:szCs w:val="20"/>
                <w:lang w:val="en-US" w:eastAsia="en-US" w:bidi="ar-SA"/>
              </w:rPr>
              <w:t xml:space="preserve">  </w:t>
            </w: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16"/>
                <w:szCs w:val="16"/>
                <w:lang w:val="hy-AM" w:eastAsia="en-US" w:bidi="ar-SA"/>
              </w:rPr>
              <w:t>белый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цвет</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Сорун</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сладкий</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сухой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в состоянии</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без</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сторона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по вкусу</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и:</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запах</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как</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сухой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в состоянии</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так</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электронная почта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в растворе</w:t>
            </w:r>
            <w:r w:rsidRPr="00FD7461">
              <w:rPr>
                <w:rFonts w:ascii="Arial AM" w:hAnsi="Arial AM" w:cs="Arial"/>
                <w:sz w:val="16"/>
                <w:szCs w:val="16"/>
                <w:lang w:val="hy-AM" w:eastAsia="en-US" w:bidi="ar-SA"/>
              </w:rPr>
              <w:t>),</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фабрика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соответствующий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 маркировкой</w:t>
            </w:r>
            <w:r w:rsidRPr="00FD7461">
              <w:rPr>
                <w:color w:val="000000"/>
                <w:sz w:val="18"/>
                <w:szCs w:val="18"/>
                <w:lang w:val="hy-AM" w:eastAsia="en-US" w:bidi="ar-SA"/>
              </w:rPr>
              <w:t>:</w:t>
            </w:r>
            <w:r w:rsidRPr="00FD7461">
              <w:rPr>
                <w:rFonts w:ascii="Sylfaen" w:hAnsi="Sylfaen" w:cs="Sylfaen"/>
                <w:sz w:val="16"/>
                <w:szCs w:val="16"/>
                <w:lang w:val="hy-AM" w:eastAsia="en-US" w:bidi="ar-SA"/>
              </w:rPr>
              <w:t>ГОСТ 33222-2015: Марка ТС-1, ТС-2 или аналог.</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решение</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нуждаться</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является</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быть</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прозрачный</w:t>
            </w:r>
            <w:r w:rsidRPr="00FD7461">
              <w:rPr>
                <w:rFonts w:ascii="Arial AM" w:hAnsi="Arial AM" w:cs="Arial"/>
                <w:sz w:val="16"/>
                <w:szCs w:val="16"/>
                <w:lang w:val="hy-AM" w:eastAsia="en-US" w:bidi="ar-SA"/>
              </w:rPr>
              <w:t>,</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без</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нерешенный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осадка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и:</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сторона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смесей</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сахарозы</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массивный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часть</w:t>
            </w:r>
            <w:r w:rsidRPr="00FD7461">
              <w:rPr>
                <w:rFonts w:ascii="Arial AM" w:hAnsi="Arial AM" w:cs="Arial"/>
                <w:sz w:val="16"/>
                <w:szCs w:val="16"/>
                <w:lang w:val="hy-AM" w:eastAsia="en-US" w:bidi="ar-SA"/>
              </w:rPr>
              <w:t>``</w:t>
            </w:r>
            <w:r w:rsidRPr="00FD7461">
              <w:rPr>
                <w:rFonts w:ascii="Arial AM" w:hAnsi="Arial AM"/>
                <w:sz w:val="16"/>
                <w:szCs w:val="16"/>
                <w:lang w:val="hy-AM" w:eastAsia="en-US" w:bidi="ar-SA"/>
              </w:rPr>
              <w:t>99,75%-</w:t>
            </w:r>
            <w:r w:rsidRPr="00FD7461">
              <w:rPr>
                <w:rFonts w:ascii="Sylfaen" w:hAnsi="Sylfaen" w:cs="Sylfaen"/>
                <w:sz w:val="16"/>
                <w:szCs w:val="16"/>
                <w:lang w:val="hy-AM" w:eastAsia="en-US" w:bidi="ar-SA"/>
              </w:rPr>
              <w:t>от</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нет</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меньше</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сухой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материала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на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включая</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влаги</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массивный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часть</w:t>
            </w:r>
            <w:r w:rsidRPr="00FD7461">
              <w:rPr>
                <w:rFonts w:ascii="Arial AM" w:hAnsi="Arial AM" w:cs="Arial"/>
                <w:sz w:val="16"/>
                <w:szCs w:val="16"/>
                <w:lang w:val="hy-AM" w:eastAsia="en-US" w:bidi="ar-SA"/>
              </w:rPr>
              <w:t>``</w:t>
            </w:r>
            <w:r w:rsidRPr="00FD7461">
              <w:rPr>
                <w:rFonts w:ascii="Arial AM" w:hAnsi="Arial AM"/>
                <w:sz w:val="16"/>
                <w:szCs w:val="16"/>
                <w:lang w:val="hy-AM" w:eastAsia="en-US" w:bidi="ar-SA"/>
              </w:rPr>
              <w:t>0,14%-</w:t>
            </w:r>
            <w:r w:rsidRPr="00FD7461">
              <w:rPr>
                <w:rFonts w:ascii="Sylfaen" w:hAnsi="Sylfaen" w:cs="Sylfaen"/>
                <w:sz w:val="16"/>
                <w:szCs w:val="16"/>
                <w:lang w:val="hy-AM" w:eastAsia="en-US" w:bidi="ar-SA"/>
              </w:rPr>
              <w:t>от</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нет</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более</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ферроперевозчиков</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массивный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часть</w:t>
            </w:r>
            <w:r w:rsidRPr="00FD7461">
              <w:rPr>
                <w:rFonts w:ascii="Arial AM" w:hAnsi="Arial AM" w:cs="Arial"/>
                <w:sz w:val="16"/>
                <w:szCs w:val="16"/>
                <w:lang w:val="hy-AM" w:eastAsia="en-US" w:bidi="ar-SA"/>
              </w:rPr>
              <w:t>- 0,0003%</w:t>
            </w:r>
            <w:r w:rsidRPr="00FD7461">
              <w:rPr>
                <w:rFonts w:ascii="Sylfaen" w:hAnsi="Sylfaen" w:cs="Sylfaen"/>
                <w:sz w:val="16"/>
                <w:szCs w:val="16"/>
                <w:lang w:val="hy-AM" w:eastAsia="en-US" w:bidi="ar-SA"/>
              </w:rPr>
              <w:t>от</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нет</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более</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ГОСТ:</w:t>
            </w:r>
            <w:r w:rsidRPr="00FD7461">
              <w:rPr>
                <w:rFonts w:ascii="Arial AM" w:hAnsi="Arial AM"/>
                <w:sz w:val="16"/>
                <w:szCs w:val="16"/>
                <w:lang w:val="hy-AM" w:eastAsia="en-US" w:bidi="ar-SA"/>
              </w:rPr>
              <w:t>21-94</w:t>
            </w:r>
            <w:r w:rsidRPr="00FD7461">
              <w:rPr>
                <w:rFonts w:ascii="Sylfaen" w:hAnsi="Sylfaen" w:cs="Sylfaen"/>
                <w:sz w:val="16"/>
                <w:szCs w:val="16"/>
                <w:lang w:val="hy-AM" w:eastAsia="en-US" w:bidi="ar-SA"/>
              </w:rPr>
              <w:t>или</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эквивалент</w:t>
            </w:r>
            <w:r w:rsidRPr="00FD7461">
              <w:rPr>
                <w:rFonts w:ascii="Arial AM" w:hAnsi="Arial AM" w:cs="Arial"/>
                <w:sz w:val="16"/>
                <w:szCs w:val="16"/>
                <w:lang w:val="hy-AM" w:eastAsia="en-US" w:bidi="ar-SA"/>
              </w:rPr>
              <w:t>:</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Право на участие</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остаток</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период</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предложения</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в данный момент</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определенный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период</w:t>
            </w:r>
            <w:r w:rsidRPr="00FD7461">
              <w:rPr>
                <w:rFonts w:ascii="Arial AM" w:hAnsi="Arial AM" w:cs="Arial"/>
                <w:sz w:val="16"/>
                <w:szCs w:val="16"/>
                <w:lang w:val="hy-AM" w:eastAsia="en-US" w:bidi="ar-SA"/>
              </w:rPr>
              <w:t>1/2-</w:t>
            </w:r>
            <w:r w:rsidRPr="00FD7461">
              <w:rPr>
                <w:rFonts w:ascii="Sylfaen" w:hAnsi="Sylfaen" w:cs="Sylfaen"/>
                <w:sz w:val="16"/>
                <w:szCs w:val="16"/>
                <w:lang w:val="hy-AM" w:eastAsia="en-US" w:bidi="ar-SA"/>
              </w:rPr>
              <w:t>от</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нет</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меньше</w:t>
            </w:r>
            <w:r w:rsidRPr="00FD7461">
              <w:rPr>
                <w:rFonts w:ascii="Arial AM" w:hAnsi="Arial AM" w:cs="Arial"/>
                <w:sz w:val="16"/>
                <w:szCs w:val="16"/>
                <w:lang w:val="hy-AM" w:eastAsia="en-US" w:bidi="ar-SA"/>
              </w:rPr>
              <w:t>:</w:t>
            </w:r>
            <w:r w:rsidRPr="00FD7461">
              <w:rPr>
                <w:rFonts w:ascii="Arial AM" w:hAnsi="Arial AM"/>
                <w:sz w:val="16"/>
                <w:szCs w:val="16"/>
                <w:lang w:val="hy-AM" w:eastAsia="en-US" w:bidi="ar-SA"/>
              </w:rPr>
              <w:t xml:space="preserve"> </w:t>
            </w:r>
            <w:r w:rsidRPr="00FD7461">
              <w:rPr>
                <w:rFonts w:ascii="Arial AM" w:hAnsi="Arial AM"/>
                <w:sz w:val="16"/>
                <w:szCs w:val="16"/>
                <w:lang w:val="hy-AM" w:eastAsia="en-US" w:bidi="ar-SA"/>
              </w:rPr>
              <w:br/>
            </w:r>
            <w:r w:rsidRPr="00FD7461">
              <w:rPr>
                <w:rFonts w:ascii="Sylfaen" w:hAnsi="Sylfaen" w:cs="Sylfaen"/>
                <w:sz w:val="16"/>
                <w:szCs w:val="16"/>
                <w:lang w:val="hy-AM" w:eastAsia="en-US" w:bidi="ar-SA"/>
              </w:rPr>
              <w:t>Безопасность</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маркировка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и:</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упаковка: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еда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нуждаться</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является</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при условии</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быть</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согласие</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оценка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в соответствии с</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Таможня</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союз</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комиссии</w:t>
            </w:r>
            <w:r w:rsidRPr="00FD7461">
              <w:rPr>
                <w:rFonts w:ascii="Arial AM" w:hAnsi="Arial AM"/>
                <w:sz w:val="16"/>
                <w:szCs w:val="16"/>
                <w:lang w:val="hy-AM" w:eastAsia="en-US" w:bidi="ar-SA"/>
              </w:rPr>
              <w:t xml:space="preserve">2011 </w:t>
            </w:r>
            <w:r w:rsidRPr="00FD7461">
              <w:rPr>
                <w:rFonts w:ascii="Calibri" w:hAnsi="Calibri" w:cs="Calibri"/>
                <w:sz w:val="16"/>
                <w:szCs w:val="16"/>
                <w:lang w:val="hy-AM" w:eastAsia="en-US" w:bidi="ar-SA"/>
              </w:rPr>
              <w:t>год</w:t>
            </w:r>
            <w:r w:rsidRPr="00FD7461">
              <w:rPr>
                <w:rFonts w:ascii="Sylfaen" w:hAnsi="Sylfaen" w:cs="Sylfaen"/>
                <w:sz w:val="16"/>
                <w:szCs w:val="16"/>
                <w:lang w:val="hy-AM" w:eastAsia="en-US" w:bidi="ar-SA"/>
              </w:rPr>
              <w:t>год</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декабрь</w:t>
            </w:r>
            <w:r w:rsidRPr="00FD7461">
              <w:rPr>
                <w:rFonts w:ascii="Arial AM" w:hAnsi="Arial AM" w:cs="Arial"/>
                <w:sz w:val="16"/>
                <w:szCs w:val="16"/>
                <w:lang w:val="hy-AM" w:eastAsia="en-US" w:bidi="ar-SA"/>
              </w:rPr>
              <w:t>9-</w:t>
            </w:r>
            <w:r w:rsidRPr="00FD7461">
              <w:rPr>
                <w:rFonts w:ascii="Sylfaen" w:hAnsi="Sylfaen" w:cs="Sylfaen"/>
                <w:sz w:val="16"/>
                <w:szCs w:val="16"/>
                <w:lang w:val="hy-AM" w:eastAsia="en-US" w:bidi="ar-SA"/>
              </w:rPr>
              <w:t>в:</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число</w:t>
            </w:r>
            <w:r w:rsidRPr="00FD7461">
              <w:rPr>
                <w:rFonts w:ascii="Arial AM" w:hAnsi="Arial AM" w:cs="Arial"/>
                <w:sz w:val="16"/>
                <w:szCs w:val="16"/>
                <w:lang w:val="hy-AM" w:eastAsia="en-US" w:bidi="ar-SA"/>
              </w:rPr>
              <w:t>880:</w:t>
            </w:r>
            <w:r w:rsidRPr="00FD7461">
              <w:rPr>
                <w:rFonts w:ascii="Sylfaen" w:hAnsi="Sylfaen" w:cs="Sylfaen"/>
                <w:sz w:val="16"/>
                <w:szCs w:val="16"/>
                <w:lang w:val="hy-AM" w:eastAsia="en-US" w:bidi="ar-SA"/>
              </w:rPr>
              <w:t>по решению</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одобренный</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Еда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безопасность</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ММ:</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ТК:</w:t>
            </w:r>
            <w:r w:rsidRPr="00FD7461">
              <w:rPr>
                <w:rFonts w:ascii="Arial AM" w:hAnsi="Arial AM"/>
                <w:sz w:val="16"/>
                <w:szCs w:val="16"/>
                <w:lang w:val="hy-AM" w:eastAsia="en-US" w:bidi="ar-SA"/>
              </w:rPr>
              <w:t>21/2011),</w:t>
            </w:r>
            <w:r w:rsidRPr="00FD7461">
              <w:rPr>
                <w:rFonts w:ascii="Sylfaen" w:hAnsi="Sylfaen" w:cs="Sylfaen"/>
                <w:sz w:val="16"/>
                <w:szCs w:val="16"/>
                <w:lang w:val="hy-AM" w:eastAsia="en-US" w:bidi="ar-SA"/>
              </w:rPr>
              <w:t>Таможня</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союз</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комиссии</w:t>
            </w:r>
            <w:r w:rsidRPr="00FD7461">
              <w:rPr>
                <w:rFonts w:ascii="Arial AM" w:hAnsi="Arial AM" w:cs="Arial"/>
                <w:sz w:val="16"/>
                <w:szCs w:val="16"/>
                <w:lang w:val="hy-AM" w:eastAsia="en-US" w:bidi="ar-SA"/>
              </w:rPr>
              <w:t xml:space="preserve">2011 </w:t>
            </w:r>
            <w:r w:rsidRPr="00FD7461">
              <w:rPr>
                <w:rFonts w:ascii="Calibri" w:hAnsi="Calibri" w:cs="Calibri"/>
                <w:sz w:val="16"/>
                <w:szCs w:val="16"/>
                <w:lang w:val="hy-AM" w:eastAsia="en-US" w:bidi="ar-SA"/>
              </w:rPr>
              <w:t>год</w:t>
            </w:r>
            <w:r w:rsidRPr="00FD7461">
              <w:rPr>
                <w:rFonts w:ascii="Sylfaen" w:hAnsi="Sylfaen" w:cs="Sylfaen"/>
                <w:sz w:val="16"/>
                <w:szCs w:val="16"/>
                <w:lang w:val="hy-AM" w:eastAsia="en-US" w:bidi="ar-SA"/>
              </w:rPr>
              <w:t>год</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декабрь</w:t>
            </w:r>
            <w:r w:rsidRPr="00FD7461">
              <w:rPr>
                <w:rFonts w:ascii="Arial AM" w:hAnsi="Arial AM" w:cs="Arial"/>
                <w:sz w:val="16"/>
                <w:szCs w:val="16"/>
                <w:lang w:val="hy-AM" w:eastAsia="en-US" w:bidi="ar-SA"/>
              </w:rPr>
              <w:t>9-</w:t>
            </w:r>
            <w:r w:rsidRPr="00FD7461">
              <w:rPr>
                <w:rFonts w:ascii="Sylfaen" w:hAnsi="Sylfaen" w:cs="Sylfaen"/>
                <w:sz w:val="16"/>
                <w:szCs w:val="16"/>
                <w:lang w:val="hy-AM" w:eastAsia="en-US" w:bidi="ar-SA"/>
              </w:rPr>
              <w:t>в:</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число</w:t>
            </w:r>
            <w:r w:rsidRPr="00FD7461">
              <w:rPr>
                <w:rFonts w:ascii="Arial AM" w:hAnsi="Arial AM" w:cs="Arial"/>
                <w:sz w:val="16"/>
                <w:szCs w:val="16"/>
                <w:lang w:val="hy-AM" w:eastAsia="en-US" w:bidi="ar-SA"/>
              </w:rPr>
              <w:t xml:space="preserve"> </w:t>
            </w:r>
            <w:r w:rsidRPr="00FD7461">
              <w:rPr>
                <w:rFonts w:ascii="Arial AM" w:hAnsi="Arial AM"/>
                <w:sz w:val="16"/>
                <w:szCs w:val="16"/>
                <w:lang w:val="hy-AM" w:eastAsia="en-US" w:bidi="ar-SA"/>
              </w:rPr>
              <w:t>881:</w:t>
            </w:r>
            <w:r w:rsidRPr="00FD7461">
              <w:rPr>
                <w:rFonts w:ascii="Sylfaen" w:hAnsi="Sylfaen" w:cs="Sylfaen"/>
                <w:sz w:val="16"/>
                <w:szCs w:val="16"/>
                <w:lang w:val="hy-AM" w:eastAsia="en-US" w:bidi="ar-SA"/>
              </w:rPr>
              <w:t>по решению</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одобренный</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Еда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маркировка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ММ:</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ТК:</w:t>
            </w:r>
            <w:r w:rsidRPr="00FD7461">
              <w:rPr>
                <w:rFonts w:ascii="Arial AM" w:hAnsi="Arial AM" w:cs="Arial"/>
                <w:sz w:val="16"/>
                <w:szCs w:val="16"/>
                <w:lang w:val="hy-AM" w:eastAsia="en-US" w:bidi="ar-SA"/>
              </w:rPr>
              <w:t>22/2011),</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Таможня</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союз</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комиссии</w:t>
            </w:r>
            <w:r w:rsidRPr="00FD7461">
              <w:rPr>
                <w:rFonts w:ascii="Arial AM" w:hAnsi="Arial AM" w:cs="Arial"/>
                <w:sz w:val="16"/>
                <w:szCs w:val="16"/>
                <w:lang w:val="hy-AM" w:eastAsia="en-US" w:bidi="ar-SA"/>
              </w:rPr>
              <w:t xml:space="preserve">2011 </w:t>
            </w:r>
            <w:r w:rsidRPr="00FD7461">
              <w:rPr>
                <w:rFonts w:ascii="Calibri" w:hAnsi="Calibri" w:cs="Calibri"/>
                <w:sz w:val="16"/>
                <w:szCs w:val="16"/>
                <w:lang w:val="hy-AM" w:eastAsia="en-US" w:bidi="ar-SA"/>
              </w:rPr>
              <w:t>год</w:t>
            </w:r>
            <w:r w:rsidRPr="00FD7461">
              <w:rPr>
                <w:rFonts w:ascii="Sylfaen" w:hAnsi="Sylfaen" w:cs="Sylfaen"/>
                <w:sz w:val="16"/>
                <w:szCs w:val="16"/>
                <w:lang w:val="hy-AM" w:eastAsia="en-US" w:bidi="ar-SA"/>
              </w:rPr>
              <w:t>год</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Август</w:t>
            </w:r>
            <w:r w:rsidRPr="00FD7461">
              <w:rPr>
                <w:rFonts w:ascii="Arial AM" w:hAnsi="Arial AM" w:cs="Arial"/>
                <w:sz w:val="16"/>
                <w:szCs w:val="16"/>
                <w:lang w:val="hy-AM" w:eastAsia="en-US" w:bidi="ar-SA"/>
              </w:rPr>
              <w:t>16-</w:t>
            </w:r>
            <w:r w:rsidRPr="00FD7461">
              <w:rPr>
                <w:rFonts w:ascii="Sylfaen" w:hAnsi="Sylfaen" w:cs="Sylfaen"/>
                <w:sz w:val="16"/>
                <w:szCs w:val="16"/>
                <w:lang w:val="hy-AM" w:eastAsia="en-US" w:bidi="ar-SA"/>
              </w:rPr>
              <w:t>в:</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число</w:t>
            </w:r>
            <w:r w:rsidRPr="00FD7461">
              <w:rPr>
                <w:rFonts w:ascii="Arial AM" w:hAnsi="Arial AM" w:cs="Arial"/>
                <w:sz w:val="16"/>
                <w:szCs w:val="16"/>
                <w:lang w:val="hy-AM" w:eastAsia="en-US" w:bidi="ar-SA"/>
              </w:rPr>
              <w:t>769:</w:t>
            </w:r>
            <w:r w:rsidRPr="00FD7461">
              <w:rPr>
                <w:rFonts w:ascii="Sylfaen" w:hAnsi="Sylfaen" w:cs="Sylfaen"/>
                <w:sz w:val="16"/>
                <w:szCs w:val="16"/>
                <w:lang w:val="hy-AM" w:eastAsia="en-US" w:bidi="ar-SA"/>
              </w:rPr>
              <w:t>по решению</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одобренный</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упаковки</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безопасность</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ММ:</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ТК:</w:t>
            </w:r>
            <w:r w:rsidRPr="00FD7461">
              <w:rPr>
                <w:rFonts w:ascii="Arial AM" w:hAnsi="Arial AM" w:cs="Arial"/>
                <w:sz w:val="16"/>
                <w:szCs w:val="16"/>
                <w:lang w:val="hy-AM" w:eastAsia="en-US" w:bidi="ar-SA"/>
              </w:rPr>
              <w:t>005/2011)</w:t>
            </w:r>
            <w:r w:rsidRPr="00FD7461">
              <w:rPr>
                <w:rFonts w:ascii="Sylfaen" w:hAnsi="Sylfaen" w:cs="Sylfaen"/>
                <w:sz w:val="16"/>
                <w:szCs w:val="16"/>
                <w:lang w:val="hy-AM" w:eastAsia="en-US" w:bidi="ar-SA"/>
              </w:rPr>
              <w:t>Таможня</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союз</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технический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правила</w:t>
            </w:r>
            <w:r w:rsidRPr="00FD7461">
              <w:rPr>
                <w:rFonts w:ascii="Arial AM" w:hAnsi="Arial AM" w:cs="Arial"/>
                <w:sz w:val="16"/>
                <w:szCs w:val="16"/>
                <w:lang w:val="hy-AM" w:eastAsia="en-US" w:bidi="ar-SA"/>
              </w:rPr>
              <w:t>, "</w:t>
            </w:r>
            <w:r w:rsidRPr="00FD7461">
              <w:rPr>
                <w:rFonts w:ascii="Sylfaen" w:hAnsi="Sylfaen" w:cs="Sylfaen"/>
                <w:sz w:val="16"/>
                <w:szCs w:val="16"/>
                <w:lang w:val="hy-AM" w:eastAsia="en-US" w:bidi="ar-SA"/>
              </w:rPr>
              <w:t>Еда</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безопасность</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РА:</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закона</w:t>
            </w:r>
            <w:r w:rsidRPr="00FD7461">
              <w:rPr>
                <w:rFonts w:ascii="Arial AM" w:hAnsi="Arial AM" w:cs="Arial"/>
                <w:sz w:val="16"/>
                <w:szCs w:val="16"/>
                <w:lang w:val="hy-AM" w:eastAsia="en-US" w:bidi="ar-SA"/>
              </w:rPr>
              <w:t>9-</w:t>
            </w:r>
            <w:r w:rsidRPr="00FD7461">
              <w:rPr>
                <w:rFonts w:ascii="Sylfaen" w:hAnsi="Sylfaen" w:cs="Sylfaen"/>
                <w:sz w:val="16"/>
                <w:szCs w:val="16"/>
                <w:lang w:val="hy-AM" w:eastAsia="en-US" w:bidi="ar-SA"/>
              </w:rPr>
              <w:t>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статьи</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и:</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отмеченный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быть</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Евразийский</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экономический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союз</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в этом районе</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lastRenderedPageBreak/>
              <w:t>обращение</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объединенный</w:t>
            </w:r>
            <w:r w:rsidRPr="00FD7461">
              <w:rPr>
                <w:rFonts w:ascii="Arial AM" w:hAnsi="Arial AM" w:cs="Arial"/>
                <w:sz w:val="16"/>
                <w:szCs w:val="16"/>
                <w:lang w:val="hy-AM" w:eastAsia="en-US" w:bidi="ar-SA"/>
              </w:rPr>
              <w:t xml:space="preserve"> </w:t>
            </w:r>
            <w:r w:rsidRPr="00FD7461">
              <w:rPr>
                <w:rFonts w:ascii="Sylfaen" w:hAnsi="Sylfaen" w:cs="Sylfaen"/>
                <w:sz w:val="16"/>
                <w:szCs w:val="16"/>
                <w:lang w:val="hy-AM" w:eastAsia="en-US" w:bidi="ar-SA"/>
              </w:rPr>
              <w:t>со знаком</w:t>
            </w:r>
            <w:r w:rsidRPr="00FD7461">
              <w:rPr>
                <w:rFonts w:ascii="Arial AM" w:hAnsi="Arial AM" w:cs="Arial"/>
                <w:sz w:val="16"/>
                <w:szCs w:val="16"/>
                <w:lang w:val="hy-AM" w:eastAsia="en-US" w:bidi="ar-SA"/>
              </w:rPr>
              <w:t>:</w:t>
            </w:r>
            <w:r w:rsidRPr="00FD7461">
              <w:rPr>
                <w:rFonts w:ascii="Sylfaen" w:hAnsi="Sylfaen" w:cs="Sylfaen"/>
                <w:sz w:val="16"/>
                <w:szCs w:val="16"/>
                <w:lang w:val="hy-AM" w:eastAsia="en-US" w:bidi="ar-SA"/>
              </w:rPr>
              <w:t>Маркировка</w:t>
            </w:r>
            <w:r w:rsidRPr="00FD7461">
              <w:rPr>
                <w:rFonts w:ascii="Arial AM" w:hAnsi="Arial AM"/>
                <w:sz w:val="16"/>
                <w:szCs w:val="16"/>
                <w:lang w:val="hy-AM" w:eastAsia="en-US" w:bidi="ar-SA"/>
              </w:rPr>
              <w:t xml:space="preserve"> </w:t>
            </w:r>
            <w:r w:rsidRPr="00FD7461">
              <w:rPr>
                <w:rFonts w:ascii="Sylfaen" w:hAnsi="Sylfaen" w:cs="Sylfaen"/>
                <w:sz w:val="16"/>
                <w:szCs w:val="16"/>
                <w:lang w:val="hy-AM" w:eastAsia="en-US" w:bidi="ar-SA"/>
              </w:rPr>
              <w:t>читаемый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hy-AM" w:eastAsia="en-US" w:bidi="ar-SA"/>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420: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147000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350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350</w:t>
            </w:r>
          </w:p>
        </w:tc>
        <w:tc>
          <w:tcPr>
            <w:tcW w:w="1362"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val="hy-AM" w:eastAsia="en-US" w:bidi="ar-SA"/>
              </w:rPr>
              <w:t>Контракт</w:t>
            </w:r>
            <w:r w:rsidRPr="00FD7461">
              <w:rPr>
                <w:rFonts w:ascii="Arial AM" w:hAnsi="Arial AM"/>
                <w:sz w:val="20"/>
                <w:lang w:val="hy-AM" w:eastAsia="en-US" w:bidi="ar-SA"/>
              </w:rPr>
              <w:t xml:space="preserve"> </w:t>
            </w:r>
            <w:r w:rsidRPr="00FD7461">
              <w:rPr>
                <w:rFonts w:ascii="Sylfaen" w:hAnsi="Sylfaen" w:cs="Sylfaen"/>
                <w:sz w:val="20"/>
                <w:lang w:val="hy-AM" w:eastAsia="en-US" w:bidi="ar-SA"/>
              </w:rPr>
              <w:t>сила</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в</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от входа</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после</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до</w:t>
            </w:r>
            <w:r w:rsidRPr="00FD7461">
              <w:rPr>
                <w:rFonts w:ascii="Arial AM" w:hAnsi="Arial AM"/>
                <w:sz w:val="20"/>
                <w:lang w:val="hy-AM" w:eastAsia="en-US" w:bidi="ar-SA"/>
              </w:rPr>
              <w:t xml:space="preserve">2025 </w:t>
            </w:r>
            <w:r w:rsidRPr="00FD7461">
              <w:rPr>
                <w:rFonts w:ascii="Calibri" w:hAnsi="Calibri" w:cs="Calibri"/>
                <w:sz w:val="20"/>
                <w:lang w:val="hy-AM" w:eastAsia="en-US" w:bidi="ar-SA"/>
              </w:rPr>
              <w:t>год</w:t>
            </w:r>
            <w:r w:rsidRPr="00FD7461">
              <w:rPr>
                <w:rFonts w:ascii="Sylfaen" w:hAnsi="Sylfaen" w:cs="Sylfaen"/>
                <w:sz w:val="20"/>
                <w:lang w:val="hy-AM" w:eastAsia="en-US" w:bidi="ar-SA"/>
              </w:rPr>
              <w:t>в году</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в детском саду</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декабрь</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месяца</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для</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определенный</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последний</w:t>
            </w:r>
            <w:r w:rsidRPr="00FD7461">
              <w:rPr>
                <w:rFonts w:ascii="Arial AM" w:hAnsi="Arial AM"/>
                <w:sz w:val="20"/>
                <w:lang w:val="hy-AM" w:eastAsia="en-US" w:bidi="ar-SA"/>
              </w:rPr>
              <w:t xml:space="preserve"> </w:t>
            </w:r>
            <w:r w:rsidRPr="00FD7461">
              <w:rPr>
                <w:rFonts w:ascii="Sylfaen" w:hAnsi="Sylfaen" w:cs="Sylfaen"/>
                <w:sz w:val="20"/>
                <w:lang w:val="hy-AM" w:eastAsia="en-US" w:bidi="ar-SA"/>
              </w:rPr>
              <w:t>работающий</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день</w:t>
            </w:r>
            <w:r w:rsidRPr="00FD7461">
              <w:rPr>
                <w:rFonts w:ascii="Arial AM" w:hAnsi="Arial AM"/>
                <w:sz w:val="20"/>
                <w:lang w:val="hy-AM" w:eastAsia="en-US" w:bidi="ar-SA"/>
              </w:rPr>
              <w:t xml:space="preserve"> </w:t>
            </w:r>
            <w:r w:rsidRPr="00FD7461">
              <w:rPr>
                <w:rFonts w:ascii="Sylfaen" w:hAnsi="Sylfaen" w:cs="Sylfaen"/>
                <w:sz w:val="20"/>
                <w:lang w:val="hy-AM" w:eastAsia="en-US" w:bidi="ar-SA"/>
              </w:rPr>
              <w:t>инклюзивны</w:t>
            </w:r>
            <w:r w:rsidRPr="00FD7461">
              <w:rPr>
                <w:rFonts w:ascii="Sylfaen" w:hAnsi="Sylfaen" w:cs="Sylfaen"/>
                <w:sz w:val="20"/>
                <w:lang w:val="hy-AM" w:eastAsia="en-US" w:bidi="ar-SA"/>
              </w:rPr>
              <w:lastRenderedPageBreak/>
              <w:t>й</w:t>
            </w:r>
          </w:p>
        </w:tc>
      </w:tr>
      <w:tr w:rsidR="00AB5C3C" w:rsidRPr="00FD7461" w:rsidTr="00030037">
        <w:trPr>
          <w:trHeight w:val="153"/>
        </w:trPr>
        <w:tc>
          <w:tcPr>
            <w:tcW w:w="709" w:type="dxa"/>
            <w:shd w:val="clear" w:color="auto" w:fill="auto"/>
          </w:tcPr>
          <w:p w:rsidR="00AB5C3C" w:rsidRPr="00FD7461" w:rsidRDefault="00AB5C3C" w:rsidP="00AB5C3C">
            <w:pPr>
              <w:rPr>
                <w:rFonts w:ascii="Arial AM" w:hAnsi="Arial AM"/>
                <w:sz w:val="20"/>
                <w:lang w:val="en-US" w:eastAsia="en-US" w:bidi="ar-SA"/>
              </w:rPr>
            </w:pPr>
            <w:r w:rsidRPr="00FD7461">
              <w:rPr>
                <w:rFonts w:ascii="Calibri" w:hAnsi="Calibri"/>
                <w:sz w:val="20"/>
                <w:lang w:val="en-US" w:eastAsia="en-US" w:bidi="ar-SA"/>
              </w:rPr>
              <w:lastRenderedPageBreak/>
              <w:t>6</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15531100</w:t>
            </w:r>
          </w:p>
        </w:tc>
        <w:tc>
          <w:tcPr>
            <w:tcW w:w="926"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20"/>
                <w:szCs w:val="20"/>
                <w:lang w:val="en-US" w:eastAsia="en-US" w:bidi="ar-SA"/>
              </w:rPr>
              <w:t>Масло</w:t>
            </w:r>
            <w:r w:rsidRPr="00FD7461">
              <w:rPr>
                <w:rFonts w:ascii="Arial AM" w:hAnsi="Arial AM"/>
                <w:color w:val="000000"/>
                <w:sz w:val="20"/>
                <w:szCs w:val="20"/>
                <w:lang w:val="en-US" w:eastAsia="en-US" w:bidi="ar-SA"/>
              </w:rPr>
              <w:t xml:space="preserve"> </w:t>
            </w: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18"/>
                <w:szCs w:val="18"/>
                <w:lang w:val="hy-AM" w:eastAsia="en-US" w:bidi="ar-SA"/>
              </w:rPr>
              <w:t>Масло сливочное Зеландское /упаковка в картонные коробки до 25 кг по желанию заказчика/; фабрика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упаковкой.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молочный жир, жирность: не менее 82,9%, высокое качество, свежее, влажность 15,7%, твердые нежировые компоненты 1,4%, калорийность 3090КДж/100г, в заводской упаковке, на которой указан вышеуказанный состав и срок годности, оставшийся срок на момент поставки составляет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(ТУ МУ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ТК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Маркировка: разборчивая.Техническая при поставках продуктов питания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hy-AM" w:eastAsia="en-US" w:bidi="ar-SA"/>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4700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1645000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350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350</w:t>
            </w:r>
          </w:p>
        </w:tc>
        <w:tc>
          <w:tcPr>
            <w:tcW w:w="1362"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val="en-US" w:eastAsia="en-US" w:bidi="ar-SA"/>
              </w:rPr>
            </w:pPr>
            <w:r w:rsidRPr="00FD7461">
              <w:rPr>
                <w:lang w:val="en-US" w:eastAsia="en-US" w:bidi="ar-SA"/>
              </w:rPr>
              <w:t>10</w:t>
            </w:r>
          </w:p>
        </w:tc>
        <w:tc>
          <w:tcPr>
            <w:tcW w:w="1134" w:type="dxa"/>
            <w:shd w:val="clear" w:color="auto" w:fill="auto"/>
          </w:tcPr>
          <w:p w:rsidR="00AB5C3C" w:rsidRPr="00FD7461" w:rsidRDefault="00AB5C3C" w:rsidP="00AB5C3C">
            <w:pPr>
              <w:rPr>
                <w:rFonts w:ascii="Arial AM" w:hAnsi="Arial AM"/>
                <w:color w:val="000000"/>
                <w:sz w:val="20"/>
                <w:szCs w:val="20"/>
                <w:lang w:val="en-US" w:eastAsia="en-US" w:bidi="ar-SA"/>
              </w:rPr>
            </w:pPr>
            <w:r w:rsidRPr="00FD7461">
              <w:rPr>
                <w:lang w:val="en-US" w:eastAsia="en-US" w:bidi="ar-SA"/>
              </w:rPr>
              <w:t>15331153</w:t>
            </w:r>
          </w:p>
        </w:tc>
        <w:tc>
          <w:tcPr>
            <w:tcW w:w="926" w:type="dxa"/>
            <w:shd w:val="clear" w:color="auto" w:fill="auto"/>
          </w:tcPr>
          <w:p w:rsidR="00AB5C3C" w:rsidRPr="00FD7461" w:rsidRDefault="00AB5C3C" w:rsidP="00AB5C3C">
            <w:pPr>
              <w:rPr>
                <w:rFonts w:ascii="Sylfaen" w:hAnsi="Sylfaen" w:cs="Sylfaen"/>
                <w:color w:val="000000"/>
                <w:sz w:val="20"/>
                <w:szCs w:val="20"/>
                <w:lang w:val="en-US" w:eastAsia="en-US" w:bidi="ar-SA"/>
              </w:rPr>
            </w:pPr>
            <w:r w:rsidRPr="00FD7461">
              <w:rPr>
                <w:rFonts w:ascii="Sylfaen" w:hAnsi="Sylfaen" w:cs="Sylfaen"/>
                <w:lang w:val="en-US" w:eastAsia="en-US" w:bidi="ar-SA"/>
              </w:rPr>
              <w:t>Чечевица</w:t>
            </w:r>
          </w:p>
        </w:tc>
        <w:tc>
          <w:tcPr>
            <w:tcW w:w="941" w:type="dxa"/>
            <w:shd w:val="clear" w:color="auto" w:fill="auto"/>
          </w:tcPr>
          <w:p w:rsidR="00AB5C3C" w:rsidRPr="00FD7461" w:rsidRDefault="00AB5C3C" w:rsidP="00AB5C3C">
            <w:pPr>
              <w:rPr>
                <w:rFonts w:ascii="Sylfaen" w:hAnsi="Sylfaen" w:cs="Sylfaen"/>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Sylfaen" w:hAnsi="Sylfaen" w:cs="Sylfaen"/>
                <w:color w:val="000000"/>
                <w:sz w:val="18"/>
                <w:szCs w:val="18"/>
                <w:lang w:val="hy-AM" w:eastAsia="en-US" w:bidi="ar-SA"/>
              </w:rPr>
            </w:pPr>
            <w:r w:rsidRPr="00FD7461">
              <w:rPr>
                <w:rFonts w:ascii="Sylfaen" w:hAnsi="Sylfaen" w:cs="Sylfaen"/>
                <w:color w:val="000000"/>
                <w:sz w:val="18"/>
                <w:szCs w:val="18"/>
                <w:lang w:val="hy-AM" w:eastAsia="en-US" w:bidi="ar-SA"/>
              </w:rPr>
              <w:t>Чечевица</w:t>
            </w:r>
            <w:r w:rsidRPr="00FD7461">
              <w:rPr>
                <w:rFonts w:ascii="Arial AM" w:hAnsi="Arial AM"/>
                <w:color w:val="000000"/>
                <w:sz w:val="18"/>
                <w:szCs w:val="18"/>
                <w:lang w:val="hy-AM" w:eastAsia="en-US" w:bidi="ar-SA"/>
              </w:rPr>
              <w:t xml:space="preserve">  1-</w:t>
            </w:r>
            <w:r w:rsidRPr="00FD7461">
              <w:rPr>
                <w:rFonts w:ascii="Sylfaen" w:hAnsi="Sylfaen" w:cs="Sylfaen"/>
                <w:color w:val="000000"/>
                <w:sz w:val="18"/>
                <w:szCs w:val="18"/>
                <w:lang w:val="hy-AM" w:eastAsia="en-US" w:bidi="ar-SA"/>
              </w:rPr>
              <w:t>индаси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13213-77</w:t>
            </w:r>
            <w:r w:rsidRPr="00FD7461">
              <w:rPr>
                <w:rFonts w:ascii="Sylfaen" w:hAnsi="Sylfaen" w:cs="Sylfaen"/>
                <w:color w:val="000000"/>
                <w:sz w:val="18"/>
                <w:szCs w:val="18"/>
                <w:lang w:val="hy-AM" w:eastAsia="en-US" w:bidi="ar-SA"/>
              </w:rPr>
              <w:t>или эквивалент. Упаковка: макс.</w:t>
            </w:r>
            <w:r w:rsidRPr="00FD7461">
              <w:rPr>
                <w:rFonts w:ascii="Arial AM" w:hAnsi="Arial AM"/>
                <w:color w:val="000000"/>
                <w:sz w:val="18"/>
                <w:szCs w:val="18"/>
                <w:lang w:val="hy-AM" w:eastAsia="en-US" w:bidi="ar-SA"/>
              </w:rPr>
              <w:t>5:00</w:t>
            </w:r>
            <w:r w:rsidRPr="00FD7461">
              <w:rPr>
                <w:rFonts w:ascii="Sylfaen" w:hAnsi="Sylfaen" w:cs="Sylfaen"/>
                <w:color w:val="000000"/>
                <w:sz w:val="18"/>
                <w:szCs w:val="18"/>
                <w:lang w:val="hy-AM" w:eastAsia="en-US" w:bidi="ar-SA"/>
              </w:rPr>
              <w:t>кг или 25 кг</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гомосексуал</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темно-зеленый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размер до среднего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чистый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сухой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влажность</w:t>
            </w:r>
            <w:r w:rsidRPr="00FD7461">
              <w:rPr>
                <w:rFonts w:ascii="Arial AM" w:hAnsi="Arial AM"/>
                <w:color w:val="000000"/>
                <w:sz w:val="18"/>
                <w:szCs w:val="18"/>
                <w:lang w:val="hy-AM" w:eastAsia="en-US" w:bidi="ar-SA"/>
              </w:rPr>
              <w:t>15,5%</w:t>
            </w:r>
            <w:r w:rsidRPr="00FD7461">
              <w:rPr>
                <w:rFonts w:ascii="Sylfaen" w:hAnsi="Sylfaen" w:cs="Sylfaen"/>
                <w:color w:val="000000"/>
                <w:sz w:val="18"/>
                <w:szCs w:val="18"/>
                <w:lang w:val="hy-AM" w:eastAsia="en-US" w:bidi="ar-SA"/>
              </w:rPr>
              <w:t>больше, чем это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 пищевой полиэтиленовой пленкой с соответствующей маркировкой.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Оставшийся срок годности не менее</w:t>
            </w:r>
            <w:r w:rsidRPr="00FD7461">
              <w:rPr>
                <w:rFonts w:ascii="Arial AM" w:hAnsi="Arial AM"/>
                <w:color w:val="000000"/>
                <w:sz w:val="18"/>
                <w:szCs w:val="18"/>
                <w:lang w:val="hy-AM" w:eastAsia="en-US" w:bidi="ar-SA"/>
              </w:rPr>
              <w:t>70%,</w:t>
            </w:r>
            <w:r w:rsidRPr="00FD7461">
              <w:rPr>
                <w:rFonts w:ascii="Sylfaen" w:hAnsi="Sylfaen" w:cs="Sylfaen"/>
                <w:color w:val="000000"/>
                <w:sz w:val="18"/>
                <w:szCs w:val="18"/>
                <w:lang w:val="hy-AM" w:eastAsia="en-US" w:bidi="ar-SA"/>
              </w:rPr>
              <w:t>срок годности не менее даты изготовления</w:t>
            </w:r>
            <w:r w:rsidRPr="00FD7461">
              <w:rPr>
                <w:rFonts w:ascii="Arial AM" w:hAnsi="Arial AM"/>
                <w:color w:val="000000"/>
                <w:sz w:val="18"/>
                <w:szCs w:val="18"/>
                <w:lang w:val="hy-AM" w:eastAsia="en-US" w:bidi="ar-SA"/>
              </w:rPr>
              <w:t>18:00</w:t>
            </w:r>
            <w:r w:rsidRPr="00FD7461">
              <w:rPr>
                <w:rFonts w:ascii="Sylfaen" w:hAnsi="Sylfaen" w:cs="Sylfaen"/>
                <w:color w:val="000000"/>
                <w:sz w:val="18"/>
                <w:szCs w:val="18"/>
                <w:lang w:val="hy-AM" w:eastAsia="en-US" w:bidi="ar-SA"/>
              </w:rPr>
              <w:t xml:space="preserve">месяц Маркировка: </w:t>
            </w:r>
            <w:r w:rsidRPr="00FD7461">
              <w:rPr>
                <w:rFonts w:ascii="Sylfaen" w:hAnsi="Sylfaen" w:cs="Sylfaen"/>
                <w:color w:val="000000"/>
                <w:sz w:val="18"/>
                <w:szCs w:val="18"/>
                <w:lang w:val="hy-AM" w:eastAsia="en-US" w:bidi="ar-SA"/>
              </w:rPr>
              <w:lastRenderedPageBreak/>
              <w:t>разборчивая. Общие обязательные условия к товару: 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 и 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по данным 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пищевых продуктов</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Продукты питания с номиналами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августе</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упаковки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Совет Евразийской экономической комиссии</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июля</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утвержден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Пищевые добавки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ароматизаторы и технологические вспомогательные средства и требования безопасности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874:</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зерна</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015/2011)</w:t>
            </w:r>
            <w:r w:rsidRPr="00FD7461">
              <w:rPr>
                <w:rFonts w:ascii="Sylfaen" w:hAnsi="Sylfaen" w:cs="Sylfaen"/>
                <w:color w:val="000000"/>
                <w:sz w:val="18"/>
                <w:szCs w:val="18"/>
                <w:lang w:val="hy-AM" w:eastAsia="en-US" w:bidi="ar-SA"/>
              </w:rPr>
              <w:t>технические регламенты</w:t>
            </w:r>
            <w:r w:rsidRPr="00FD7461">
              <w:rPr>
                <w:rFonts w:ascii="Arial AM" w:hAnsi="Arial AM"/>
                <w:color w:val="000000"/>
                <w:sz w:val="18"/>
                <w:szCs w:val="18"/>
                <w:lang w:val="hy-AM" w:eastAsia="en-US" w:bidi="ar-SA"/>
              </w:rPr>
              <w:t>,</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пищевых продуктов</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Закона Республики Армения. Маркировка разборчивая.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Sylfaen" w:hAnsi="Sylfaen" w:cs="Sylfaen"/>
                <w:sz w:val="20"/>
                <w:szCs w:val="20"/>
                <w:lang w:eastAsia="en-US" w:bidi="ar-SA"/>
              </w:rPr>
            </w:pPr>
            <w:r w:rsidRPr="00FD7461">
              <w:rPr>
                <w:rFonts w:ascii="Sylfaen" w:hAnsi="Sylfaen" w:cs="Sylfaen"/>
                <w:sz w:val="20"/>
                <w:szCs w:val="20"/>
                <w:lang w:eastAsia="en-US" w:bidi="ar-SA"/>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cs="Calibri"/>
                <w:color w:val="000000"/>
                <w:sz w:val="20"/>
                <w:szCs w:val="20"/>
                <w:lang w:eastAsia="en-US" w:bidi="ar-SA"/>
              </w:rPr>
            </w:pPr>
            <w:r w:rsidRPr="00FD7461">
              <w:rPr>
                <w:rFonts w:ascii="Calibri" w:hAnsi="Calibri" w:cs="Calibri"/>
                <w:color w:val="000000"/>
                <w:sz w:val="20"/>
                <w:szCs w:val="20"/>
                <w:lang w:eastAsia="en-US" w:bidi="ar-SA"/>
              </w:rPr>
              <w:t>650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65000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100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100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 xml:space="preserve">После вступления в силу договора до последнего рабочего дня, установленного </w:t>
            </w:r>
            <w:r w:rsidRPr="00FD7461">
              <w:rPr>
                <w:rFonts w:ascii="Sylfaen" w:hAnsi="Sylfaen" w:cs="Sylfaen"/>
                <w:sz w:val="16"/>
                <w:szCs w:val="16"/>
                <w:lang w:val="hy-AM" w:eastAsia="en-US" w:bidi="ar-SA"/>
              </w:rPr>
              <w:lastRenderedPageBreak/>
              <w:t>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val="en-US" w:eastAsia="en-US" w:bidi="ar-SA"/>
              </w:rPr>
            </w:pPr>
            <w:r w:rsidRPr="00FD7461">
              <w:rPr>
                <w:rFonts w:ascii="Calibri" w:hAnsi="Calibri"/>
                <w:sz w:val="20"/>
                <w:lang w:val="en-US" w:eastAsia="en-US" w:bidi="ar-SA"/>
              </w:rPr>
              <w:lastRenderedPageBreak/>
              <w:t>15</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15111120</w:t>
            </w:r>
          </w:p>
        </w:tc>
        <w:tc>
          <w:tcPr>
            <w:tcW w:w="926"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20"/>
                <w:szCs w:val="20"/>
                <w:lang w:val="en-US" w:eastAsia="en-US" w:bidi="ar-SA"/>
              </w:rPr>
              <w:t>Говядина</w:t>
            </w:r>
            <w:r w:rsidRPr="00FD7461">
              <w:rPr>
                <w:rFonts w:ascii="Arial AM" w:hAnsi="Arial AM"/>
                <w:color w:val="000000"/>
                <w:sz w:val="20"/>
                <w:szCs w:val="20"/>
                <w:lang w:val="en-US" w:eastAsia="en-US" w:bidi="ar-SA"/>
              </w:rPr>
              <w:t xml:space="preserve">  </w:t>
            </w:r>
            <w:r w:rsidRPr="00FD7461">
              <w:rPr>
                <w:rFonts w:ascii="Sylfaen" w:hAnsi="Sylfaen" w:cs="Sylfaen"/>
                <w:color w:val="000000"/>
                <w:sz w:val="20"/>
                <w:szCs w:val="20"/>
                <w:lang w:val="en-US" w:eastAsia="en-US" w:bidi="ar-SA"/>
              </w:rPr>
              <w:t>мясо</w:t>
            </w:r>
            <w:r w:rsidRPr="00FD7461">
              <w:rPr>
                <w:rFonts w:ascii="Arial AM" w:hAnsi="Arial AM"/>
                <w:color w:val="000000"/>
                <w:sz w:val="20"/>
                <w:szCs w:val="20"/>
                <w:lang w:val="en-US" w:eastAsia="en-US" w:bidi="ar-SA"/>
              </w:rPr>
              <w:t xml:space="preserve"> </w:t>
            </w: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18"/>
                <w:szCs w:val="18"/>
                <w:lang w:val="hy-AM" w:eastAsia="en-US" w:bidi="ar-SA"/>
              </w:rPr>
              <w:t>Мясо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говядина</w:t>
            </w:r>
            <w:r w:rsidRPr="00FD7461">
              <w:rPr>
                <w:rFonts w:ascii="Arial AM" w:hAnsi="Arial AM"/>
                <w:color w:val="000000"/>
                <w:sz w:val="18"/>
                <w:szCs w:val="18"/>
                <w:lang w:val="hy-AM" w:eastAsia="en-US" w:bidi="ar-SA"/>
              </w:rPr>
              <w:t>,</w:t>
            </w:r>
            <w:r w:rsidRPr="00FD7461">
              <w:rPr>
                <w:rFonts w:ascii="Calibri" w:hAnsi="Calibri"/>
                <w:color w:val="000000"/>
                <w:sz w:val="18"/>
                <w:szCs w:val="18"/>
                <w:lang w:val="hy-AM" w:eastAsia="en-US" w:bidi="ar-SA"/>
              </w:rPr>
              <w:t xml:space="preserve"> </w:t>
            </w:r>
            <w:r w:rsidRPr="00FD7461">
              <w:rPr>
                <w:rFonts w:ascii="Sylfaen" w:hAnsi="Sylfaen" w:cs="Sylfaen"/>
                <w:color w:val="000000"/>
                <w:sz w:val="18"/>
                <w:szCs w:val="18"/>
                <w:lang w:val="hy-AM" w:eastAsia="en-US" w:bidi="ar-SA"/>
              </w:rPr>
              <w:t>бойня</w:t>
            </w:r>
            <w:r w:rsidRPr="00FD7461">
              <w:rPr>
                <w:rFonts w:ascii="Calibri" w:hAnsi="Calibri"/>
                <w:color w:val="000000"/>
                <w:sz w:val="18"/>
                <w:szCs w:val="18"/>
                <w:lang w:val="hy-AM" w:eastAsia="en-US" w:bidi="ar-SA"/>
              </w:rPr>
              <w:t xml:space="preserve"> </w:t>
            </w:r>
            <w:r w:rsidRPr="00FD7461">
              <w:rPr>
                <w:rFonts w:ascii="Sylfaen" w:hAnsi="Sylfaen" w:cs="Sylfaen"/>
                <w:color w:val="000000"/>
                <w:sz w:val="18"/>
                <w:szCs w:val="18"/>
                <w:lang w:val="hy-AM" w:eastAsia="en-US" w:bidi="ar-SA"/>
              </w:rPr>
              <w:t>источник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местный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мягкий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без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замороженный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жирный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хорошо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развитый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мышцами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хранится</w:t>
            </w:r>
            <w:r w:rsidRPr="00FD7461">
              <w:rPr>
                <w:rFonts w:ascii="Arial AM" w:hAnsi="Arial AM"/>
                <w:color w:val="000000"/>
                <w:sz w:val="18"/>
                <w:szCs w:val="18"/>
                <w:lang w:val="hy-AM" w:eastAsia="en-US" w:bidi="ar-SA"/>
              </w:rPr>
              <w:t>0:</w:t>
            </w:r>
            <w:r w:rsidRPr="00FD7461">
              <w:rPr>
                <w:rFonts w:ascii="Sylfaen" w:hAnsi="Sylfaen" w:cs="Sylfaen"/>
                <w:color w:val="000000"/>
                <w:sz w:val="18"/>
                <w:szCs w:val="18"/>
                <w:lang w:val="hy-AM" w:eastAsia="en-US" w:bidi="ar-SA"/>
              </w:rPr>
              <w:t>ой</w:t>
            </w:r>
            <w:r w:rsidRPr="00FD7461">
              <w:rPr>
                <w:rFonts w:ascii="Calibri" w:hAnsi="Calibri" w:cs="Calibri"/>
                <w:color w:val="000000"/>
                <w:sz w:val="18"/>
                <w:szCs w:val="18"/>
                <w:lang w:val="hy-AM" w:eastAsia="en-US" w:bidi="ar-SA"/>
              </w:rPr>
              <w:t>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w:t>
            </w:r>
            <w:r w:rsidRPr="00FD7461">
              <w:rPr>
                <w:rFonts w:ascii="Arial AM" w:hAnsi="Arial AM"/>
                <w:color w:val="000000"/>
                <w:sz w:val="18"/>
                <w:szCs w:val="18"/>
                <w:lang w:val="hy-AM" w:eastAsia="en-US" w:bidi="ar-SA"/>
              </w:rPr>
              <w:t>4:</w:t>
            </w:r>
            <w:r w:rsidRPr="00FD7461">
              <w:rPr>
                <w:rFonts w:ascii="Sylfaen" w:hAnsi="Sylfaen" w:cs="Sylfaen"/>
                <w:color w:val="000000"/>
                <w:sz w:val="18"/>
                <w:szCs w:val="18"/>
                <w:lang w:val="hy-AM" w:eastAsia="en-US" w:bidi="ar-SA"/>
              </w:rPr>
              <w:t>ой</w:t>
            </w:r>
            <w:r w:rsidRPr="00FD7461">
              <w:rPr>
                <w:rFonts w:ascii="Calibri" w:hAnsi="Calibri" w:cs="Calibri"/>
                <w:color w:val="000000"/>
                <w:sz w:val="18"/>
                <w:szCs w:val="18"/>
                <w:lang w:val="hy-AM" w:eastAsia="en-US" w:bidi="ar-SA"/>
              </w:rPr>
              <w:t>С</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температура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Calibri" w:hAnsi="Calibri" w:cs="Calibri"/>
                <w:color w:val="000000"/>
                <w:sz w:val="18"/>
                <w:szCs w:val="18"/>
                <w:lang w:val="hy-AM" w:eastAsia="en-US" w:bidi="ar-SA"/>
              </w:rPr>
              <w:t>в</w:t>
            </w:r>
            <w:r w:rsidRPr="00FD7461">
              <w:rPr>
                <w:rFonts w:ascii="Arial AM" w:hAnsi="Arial AM"/>
                <w:color w:val="000000"/>
                <w:sz w:val="18"/>
                <w:szCs w:val="18"/>
                <w:lang w:val="hy-AM" w:eastAsia="en-US" w:bidi="ar-SA"/>
              </w:rPr>
              <w:t xml:space="preserve"> 6</w:t>
            </w:r>
            <w:r w:rsidRPr="00FD7461">
              <w:rPr>
                <w:rFonts w:ascii="Sylfaen" w:hAnsi="Sylfaen" w:cs="Sylfaen"/>
                <w:color w:val="000000"/>
                <w:sz w:val="18"/>
                <w:szCs w:val="18"/>
                <w:lang w:val="hy-AM" w:eastAsia="en-US" w:bidi="ar-SA"/>
              </w:rPr>
              <w:t>час:</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более</w:t>
            </w:r>
            <w:r w:rsidRPr="00FD7461">
              <w:rPr>
                <w:rFonts w:ascii="Arial AM" w:hAnsi="Arial AM"/>
                <w:color w:val="000000"/>
                <w:sz w:val="18"/>
                <w:szCs w:val="18"/>
                <w:lang w:val="hy-AM" w:eastAsia="en-US" w:bidi="ar-SA"/>
              </w:rPr>
              <w:t>, (</w:t>
            </w:r>
            <w:r w:rsidRPr="00FD7461">
              <w:rPr>
                <w:rFonts w:ascii="Sylfaen" w:hAnsi="Sylfaen" w:cs="Sylfaen"/>
                <w:color w:val="000000"/>
                <w:sz w:val="18"/>
                <w:szCs w:val="18"/>
                <w:lang w:val="hy-AM" w:eastAsia="en-US" w:bidi="ar-SA"/>
              </w:rPr>
              <w:t>бык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Эринге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мяса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поверхность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 должен</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быть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влажный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мяса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соотношение</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соответственно</w:t>
            </w:r>
            <w:r w:rsidRPr="00FD7461">
              <w:rPr>
                <w:rFonts w:ascii="Arial AM" w:hAnsi="Arial AM"/>
                <w:color w:val="000000"/>
                <w:sz w:val="18"/>
                <w:szCs w:val="18"/>
                <w:lang w:val="hy-AM" w:eastAsia="en-US" w:bidi="ar-SA"/>
              </w:rPr>
              <w:t>0 %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100%</w:t>
            </w:r>
            <w:r w:rsidRPr="00FD7461">
              <w:rPr>
                <w:rFonts w:ascii="Sylfaen" w:hAnsi="Sylfaen" w:cs="Sylfaen"/>
                <w:color w:val="000000"/>
                <w:sz w:val="18"/>
                <w:szCs w:val="18"/>
                <w:lang w:val="hy-AM" w:eastAsia="en-US" w:bidi="ar-SA"/>
              </w:rPr>
              <w:t>упакованный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соответствующий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тканью</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 предвзятостью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марлей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 коробками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полиэтилен</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упаковкой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 xml:space="preserve">779-55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эквивалент.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Право на участие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остаток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данный момент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чем</w:t>
            </w:r>
            <w:r w:rsidRPr="00FD7461">
              <w:rPr>
                <w:rFonts w:ascii="Arial AM" w:hAnsi="Arial AM"/>
                <w:color w:val="000000"/>
                <w:sz w:val="18"/>
                <w:szCs w:val="18"/>
                <w:lang w:val="hy-AM" w:eastAsia="en-US" w:bidi="ar-SA"/>
              </w:rPr>
              <w:t>70%</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 продукту</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обязательный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соответствующий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2013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Октябрь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68: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Мясо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мясные продукты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034/2013)</w:t>
            </w:r>
            <w:r w:rsidRPr="00FD7461">
              <w:rPr>
                <w:rFonts w:ascii="Sylfaen" w:hAnsi="Sylfaen" w:cs="Sylfaen"/>
                <w:color w:val="000000"/>
                <w:sz w:val="18"/>
                <w:szCs w:val="18"/>
                <w:lang w:val="hy-AM" w:eastAsia="en-US" w:bidi="ar-SA"/>
              </w:rPr>
              <w:t>регламента.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закона.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Из поставки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после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может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lastRenderedPageBreak/>
              <w:t>заморозить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en-US" w:eastAsia="en-US" w:bidi="ar-SA"/>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4300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1251300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291:</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291:</w:t>
            </w:r>
          </w:p>
        </w:tc>
        <w:tc>
          <w:tcPr>
            <w:tcW w:w="1362" w:type="dxa"/>
            <w:shd w:val="clear" w:color="auto" w:fill="auto"/>
          </w:tcPr>
          <w:p w:rsidR="00AB5C3C" w:rsidRPr="00FD7461" w:rsidRDefault="00AB5C3C" w:rsidP="00AB5C3C">
            <w:pPr>
              <w:rPr>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val="en-US" w:eastAsia="en-US" w:bidi="ar-SA"/>
              </w:rPr>
            </w:pPr>
            <w:r w:rsidRPr="00FD7461">
              <w:rPr>
                <w:rFonts w:ascii="Calibri" w:hAnsi="Calibri"/>
                <w:sz w:val="20"/>
                <w:lang w:val="en-US" w:eastAsia="en-US" w:bidi="ar-SA"/>
              </w:rPr>
              <w:lastRenderedPageBreak/>
              <w:t>16</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15112160</w:t>
            </w:r>
          </w:p>
        </w:tc>
        <w:tc>
          <w:tcPr>
            <w:tcW w:w="926" w:type="dxa"/>
            <w:shd w:val="clear" w:color="auto" w:fill="auto"/>
          </w:tcPr>
          <w:p w:rsidR="00AB5C3C" w:rsidRPr="00FD7461" w:rsidRDefault="00AB5C3C" w:rsidP="00AB5C3C">
            <w:pPr>
              <w:rPr>
                <w:rFonts w:ascii="Calibri" w:hAnsi="Calibri"/>
                <w:sz w:val="20"/>
                <w:lang w:eastAsia="en-US" w:bidi="ar-SA"/>
              </w:rPr>
            </w:pPr>
            <w:r w:rsidRPr="00FD7461">
              <w:rPr>
                <w:rFonts w:ascii="Sylfaen" w:hAnsi="Sylfaen" w:cs="Sylfaen"/>
                <w:color w:val="000000"/>
                <w:sz w:val="20"/>
                <w:szCs w:val="20"/>
                <w:lang w:val="hy-AM" w:eastAsia="en-US" w:bidi="ar-SA"/>
              </w:rPr>
              <w:t>Курица</w:t>
            </w:r>
            <w:r w:rsidRPr="00FD7461">
              <w:rPr>
                <w:rFonts w:ascii="Arial AM" w:hAnsi="Arial AM"/>
                <w:color w:val="000000"/>
                <w:sz w:val="20"/>
                <w:szCs w:val="20"/>
                <w:lang w:val="hy-AM" w:eastAsia="en-US" w:bidi="ar-SA"/>
              </w:rPr>
              <w:t xml:space="preserve"> </w:t>
            </w:r>
            <w:r w:rsidRPr="00FD7461">
              <w:rPr>
                <w:rFonts w:ascii="Sylfaen" w:hAnsi="Sylfaen" w:cs="Sylfaen"/>
                <w:color w:val="000000"/>
                <w:sz w:val="20"/>
                <w:szCs w:val="20"/>
                <w:lang w:val="hy-AM" w:eastAsia="en-US" w:bidi="ar-SA"/>
              </w:rPr>
              <w:t>грудь</w:t>
            </w: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18"/>
                <w:szCs w:val="18"/>
                <w:lang w:val="hy-AM" w:eastAsia="en-US" w:bidi="ar-SA"/>
              </w:rPr>
              <w:t>Курица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грудь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- 31962-2013</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Чистый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анемичный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без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сторона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пахнет</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мягкий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мясо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фабрика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воздухонепроницаемый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упакованный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еды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для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запланировано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 контейнеру</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слитый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дозе</w:t>
            </w:r>
            <w:r w:rsidRPr="00FD7461">
              <w:rPr>
                <w:rFonts w:ascii="Arial AM" w:hAnsi="Arial AM"/>
                <w:color w:val="000000"/>
                <w:sz w:val="18"/>
                <w:szCs w:val="18"/>
                <w:lang w:val="hy-AM" w:eastAsia="en-US" w:bidi="ar-SA"/>
              </w:rPr>
              <w:t>, 900</w:t>
            </w:r>
            <w:r w:rsidRPr="00FD7461">
              <w:rPr>
                <w:rFonts w:ascii="Sylfaen" w:hAnsi="Sylfaen" w:cs="Sylfaen"/>
                <w:b/>
                <w:color w:val="000000"/>
                <w:sz w:val="18"/>
                <w:szCs w:val="18"/>
                <w:lang w:val="hy-AM" w:eastAsia="en-US" w:bidi="ar-SA"/>
              </w:rPr>
              <w:t>из грамма</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до</w:t>
            </w:r>
            <w:r w:rsidRPr="00FD7461">
              <w:rPr>
                <w:rFonts w:ascii="Arial AM" w:hAnsi="Arial AM"/>
                <w:b/>
                <w:color w:val="000000"/>
                <w:sz w:val="18"/>
                <w:szCs w:val="18"/>
                <w:lang w:val="hy-AM" w:eastAsia="en-US" w:bidi="ar-SA"/>
              </w:rPr>
              <w:t>1.1:</w:t>
            </w:r>
            <w:r w:rsidRPr="00FD7461">
              <w:rPr>
                <w:rFonts w:ascii="Sylfaen" w:hAnsi="Sylfaen" w:cs="Sylfaen"/>
                <w:b/>
                <w:color w:val="000000"/>
                <w:sz w:val="18"/>
                <w:szCs w:val="18"/>
                <w:lang w:val="hy-AM" w:eastAsia="en-US" w:bidi="ar-SA"/>
              </w:rPr>
              <w:t>кг</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без</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водянистый</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масса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Право на участие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остаток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данный момент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чем</w:t>
            </w:r>
            <w:r w:rsidRPr="00FD7461">
              <w:rPr>
                <w:rFonts w:ascii="Arial AM" w:hAnsi="Arial AM"/>
                <w:color w:val="000000"/>
                <w:sz w:val="18"/>
                <w:szCs w:val="18"/>
                <w:lang w:val="hy-AM" w:eastAsia="en-US" w:bidi="ar-SA"/>
              </w:rPr>
              <w:t>90%</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 продукту</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обязательный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соответствующий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2013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Октябрь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68: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Мясо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мясные продукты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034/2013)</w:t>
            </w:r>
            <w:r w:rsidRPr="00FD7461">
              <w:rPr>
                <w:rFonts w:ascii="Sylfaen" w:hAnsi="Sylfaen" w:cs="Sylfaen"/>
                <w:color w:val="000000"/>
                <w:sz w:val="18"/>
                <w:szCs w:val="18"/>
                <w:lang w:val="hy-AM" w:eastAsia="en-US" w:bidi="ar-SA"/>
              </w:rPr>
              <w:t>регламента.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этого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частично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Июль</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одобренный</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добавок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технологический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вспомогательный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средства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требования</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Август</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упаковки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закона.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От получения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после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может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заморозить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en-US" w:eastAsia="en-US" w:bidi="ar-SA"/>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2800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812000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290: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290:</w:t>
            </w:r>
          </w:p>
        </w:tc>
        <w:tc>
          <w:tcPr>
            <w:tcW w:w="1362" w:type="dxa"/>
            <w:shd w:val="clear" w:color="auto" w:fill="auto"/>
          </w:tcPr>
          <w:p w:rsidR="00AB5C3C" w:rsidRPr="00FD7461" w:rsidRDefault="00AB5C3C" w:rsidP="00AB5C3C">
            <w:pPr>
              <w:rPr>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val="en-US" w:eastAsia="en-US" w:bidi="ar-SA"/>
              </w:rPr>
            </w:pPr>
            <w:r w:rsidRPr="00FD7461">
              <w:rPr>
                <w:rFonts w:ascii="Calibri" w:hAnsi="Calibri"/>
                <w:sz w:val="20"/>
                <w:lang w:val="en-US" w:eastAsia="en-US" w:bidi="ar-SA"/>
              </w:rPr>
              <w:t>17</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15541200</w:t>
            </w:r>
          </w:p>
        </w:tc>
        <w:tc>
          <w:tcPr>
            <w:tcW w:w="926"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20"/>
                <w:szCs w:val="20"/>
                <w:lang w:val="en-US" w:eastAsia="en-US" w:bidi="ar-SA"/>
              </w:rPr>
              <w:t>Сыр</w:t>
            </w:r>
            <w:r w:rsidRPr="00FD7461">
              <w:rPr>
                <w:rFonts w:ascii="Arial AM" w:hAnsi="Arial AM"/>
                <w:color w:val="000000"/>
                <w:sz w:val="20"/>
                <w:szCs w:val="20"/>
                <w:lang w:val="en-US" w:eastAsia="en-US" w:bidi="ar-SA"/>
              </w:rPr>
              <w:t xml:space="preserve"> </w:t>
            </w:r>
            <w:r w:rsidRPr="00FD7461">
              <w:rPr>
                <w:rFonts w:ascii="Sylfaen" w:hAnsi="Sylfaen" w:cs="Sylfaen"/>
                <w:color w:val="000000"/>
                <w:sz w:val="20"/>
                <w:szCs w:val="20"/>
                <w:lang w:val="en-US" w:eastAsia="en-US" w:bidi="ar-SA"/>
              </w:rPr>
              <w:t>Чанах</w:t>
            </w: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b/>
                <w:color w:val="FF0000"/>
                <w:sz w:val="18"/>
                <w:szCs w:val="18"/>
                <w:lang w:val="hy-AM" w:eastAsia="en-US" w:bidi="ar-SA"/>
              </w:rPr>
              <w:t>"</w:t>
            </w:r>
            <w:r w:rsidRPr="00FD7461">
              <w:rPr>
                <w:rFonts w:ascii="Sylfaen" w:hAnsi="Sylfaen" w:cs="Sylfaen"/>
                <w:b/>
                <w:color w:val="000000"/>
                <w:sz w:val="18"/>
                <w:szCs w:val="18"/>
                <w:lang w:val="hy-AM" w:eastAsia="en-US" w:bidi="ar-SA"/>
              </w:rPr>
              <w:t>Чанах</w:t>
            </w:r>
            <w:r w:rsidRPr="00FD7461">
              <w:rPr>
                <w:rFonts w:ascii="Arial AM" w:hAnsi="Arial AM"/>
                <w:b/>
                <w:color w:val="000000"/>
                <w:sz w:val="18"/>
                <w:szCs w:val="18"/>
                <w:lang w:val="hy-AM" w:eastAsia="en-US" w:bidi="ar-SA"/>
              </w:rPr>
              <w:t>/</w:t>
            </w:r>
            <w:r w:rsidRPr="00FD7461">
              <w:rPr>
                <w:rFonts w:ascii="Sylfaen" w:hAnsi="Sylfaen" w:cs="Sylfaen"/>
                <w:b/>
                <w:color w:val="000000"/>
                <w:sz w:val="18"/>
                <w:szCs w:val="18"/>
                <w:lang w:val="hy-AM" w:eastAsia="en-US" w:bidi="ar-SA"/>
              </w:rPr>
              <w:t>упаковка:</w:t>
            </w:r>
            <w:r w:rsidRPr="00FD7461">
              <w:rPr>
                <w:rFonts w:ascii="Arial AM" w:hAnsi="Arial AM"/>
                <w:b/>
                <w:color w:val="000000"/>
                <w:sz w:val="18"/>
                <w:szCs w:val="18"/>
                <w:lang w:val="hy-AM" w:eastAsia="en-US" w:bidi="ar-SA"/>
              </w:rPr>
              <w:t>4-6:</w:t>
            </w:r>
            <w:r w:rsidRPr="00FD7461">
              <w:rPr>
                <w:rFonts w:ascii="Sylfaen" w:hAnsi="Sylfaen" w:cs="Sylfaen"/>
                <w:b/>
                <w:color w:val="000000"/>
                <w:sz w:val="18"/>
                <w:szCs w:val="18"/>
                <w:lang w:val="hy-AM" w:eastAsia="en-US" w:bidi="ar-SA"/>
              </w:rPr>
              <w:t>кг</w:t>
            </w:r>
            <w:r w:rsidRPr="00FD7461">
              <w:rPr>
                <w:rFonts w:ascii="Arial AM" w:hAnsi="Arial AM"/>
                <w:b/>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Белый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соленая вода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сыр</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коровы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из молока</w:t>
            </w:r>
            <w:r w:rsidRPr="00FD7461">
              <w:rPr>
                <w:rFonts w:ascii="Arial AM" w:hAnsi="Arial AM"/>
                <w:color w:val="000000"/>
                <w:sz w:val="18"/>
                <w:szCs w:val="18"/>
                <w:lang w:val="hy-AM" w:eastAsia="en-US" w:bidi="ar-SA"/>
              </w:rPr>
              <w:t>, 36-40%</w:t>
            </w:r>
            <w:r w:rsidRPr="00FD7461">
              <w:rPr>
                <w:rFonts w:ascii="Sylfaen" w:hAnsi="Sylfaen" w:cs="Sylfaen"/>
                <w:color w:val="000000"/>
                <w:sz w:val="18"/>
                <w:szCs w:val="18"/>
                <w:lang w:val="hy-AM" w:eastAsia="en-US" w:bidi="ar-SA"/>
              </w:rPr>
              <w:t>с жиром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фабрика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упаковкой.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ХСТ:</w:t>
            </w:r>
            <w:r w:rsidRPr="00FD7461">
              <w:rPr>
                <w:rFonts w:ascii="Arial AM" w:hAnsi="Arial AM"/>
                <w:color w:val="000000"/>
                <w:sz w:val="18"/>
                <w:szCs w:val="18"/>
                <w:lang w:val="hy-AM" w:eastAsia="en-US" w:bidi="ar-SA"/>
              </w:rPr>
              <w:t>377-2016</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эквивалент</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7616-85</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эквивалент.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идентификация: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2013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Октябрь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67:</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Молоко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молочные продукты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033/2013),</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lastRenderedPageBreak/>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N 021/2011),</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этого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частично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N 022/2011),</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Июль</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подтвержденный</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добавок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технологический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вспомогательный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средства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требования</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Август</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упаковки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rPr>
                <w:rFonts w:ascii="Arial AM" w:hAnsi="Arial AM"/>
                <w:sz w:val="20"/>
                <w:lang w:eastAsia="en-US" w:bidi="ar-SA"/>
              </w:rPr>
            </w:pPr>
            <w:r w:rsidRPr="00FD7461">
              <w:rPr>
                <w:rFonts w:ascii="Sylfaen" w:hAnsi="Sylfaen" w:cs="Sylfaen"/>
                <w:sz w:val="20"/>
                <w:szCs w:val="20"/>
                <w:lang w:eastAsia="en-US" w:bidi="ar-SA"/>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2000 г.</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120 000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60: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60:</w:t>
            </w:r>
          </w:p>
        </w:tc>
        <w:tc>
          <w:tcPr>
            <w:tcW w:w="1362" w:type="dxa"/>
            <w:shd w:val="clear" w:color="auto" w:fill="auto"/>
          </w:tcPr>
          <w:p w:rsidR="00AB5C3C" w:rsidRPr="00FD7461" w:rsidRDefault="00AB5C3C" w:rsidP="00AB5C3C">
            <w:pPr>
              <w:rPr>
                <w:lang w:val="hy-AM" w:eastAsia="en-US" w:bidi="ar-SA"/>
              </w:rPr>
            </w:pPr>
            <w:r w:rsidRPr="00FD7461">
              <w:rPr>
                <w:rFonts w:ascii="Sylfaen" w:hAnsi="Sylfaen" w:cs="Sylfaen"/>
                <w:sz w:val="16"/>
                <w:szCs w:val="16"/>
                <w:lang w:val="hy-AM" w:eastAsia="en-US" w:bidi="ar-SA"/>
              </w:rPr>
              <w:t xml:space="preserve">После вступления в силу договора до последнего рабочего дня, установленного на декабрь </w:t>
            </w:r>
            <w:r w:rsidRPr="00FD7461">
              <w:rPr>
                <w:rFonts w:ascii="Sylfaen" w:hAnsi="Sylfaen" w:cs="Sylfaen"/>
                <w:sz w:val="16"/>
                <w:szCs w:val="16"/>
                <w:lang w:val="hy-AM" w:eastAsia="en-US" w:bidi="ar-SA"/>
              </w:rPr>
              <w:lastRenderedPageBreak/>
              <w:t>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val="en-US" w:eastAsia="en-US" w:bidi="ar-SA"/>
              </w:rPr>
            </w:pPr>
            <w:r w:rsidRPr="00FD7461">
              <w:rPr>
                <w:rFonts w:ascii="Calibri" w:hAnsi="Calibri"/>
                <w:sz w:val="20"/>
                <w:lang w:val="en-US" w:eastAsia="en-US" w:bidi="ar-SA"/>
              </w:rPr>
              <w:lastRenderedPageBreak/>
              <w:t>18</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15511100</w:t>
            </w:r>
          </w:p>
        </w:tc>
        <w:tc>
          <w:tcPr>
            <w:tcW w:w="926" w:type="dxa"/>
            <w:shd w:val="clear" w:color="auto" w:fill="auto"/>
          </w:tcPr>
          <w:p w:rsidR="00AB5C3C" w:rsidRPr="00FD7461" w:rsidRDefault="00AB5C3C" w:rsidP="00AB5C3C">
            <w:pPr>
              <w:rPr>
                <w:rFonts w:ascii="Sylfaen" w:hAnsi="Sylfaen" w:cs="Sylfaen"/>
                <w:color w:val="000000"/>
                <w:sz w:val="20"/>
                <w:szCs w:val="20"/>
                <w:lang w:val="hy-AM" w:eastAsia="en-US" w:bidi="ar-SA"/>
              </w:rPr>
            </w:pPr>
            <w:r w:rsidRPr="00FD7461">
              <w:rPr>
                <w:rFonts w:ascii="Sylfaen" w:hAnsi="Sylfaen" w:cs="Sylfaen"/>
                <w:color w:val="000000"/>
                <w:sz w:val="20"/>
                <w:szCs w:val="20"/>
                <w:lang w:val="en-US" w:eastAsia="en-US" w:bidi="ar-SA"/>
              </w:rPr>
              <w:t>Молоко:</w:t>
            </w:r>
            <w:r w:rsidRPr="00FD7461">
              <w:rPr>
                <w:rFonts w:ascii="Arial AM" w:hAnsi="Arial AM"/>
                <w:color w:val="000000"/>
                <w:sz w:val="20"/>
                <w:szCs w:val="20"/>
                <w:lang w:val="en-US" w:eastAsia="en-US" w:bidi="ar-SA"/>
              </w:rPr>
              <w:t xml:space="preserve"> </w:t>
            </w:r>
            <w:r w:rsidRPr="00FD7461">
              <w:rPr>
                <w:rFonts w:ascii="Sylfaen" w:hAnsi="Sylfaen" w:cs="Sylfaen"/>
                <w:color w:val="000000"/>
                <w:sz w:val="20"/>
                <w:szCs w:val="20"/>
                <w:lang w:val="en-US" w:eastAsia="en-US" w:bidi="ar-SA"/>
              </w:rPr>
              <w:t>пастеризованный</w:t>
            </w:r>
          </w:p>
          <w:p w:rsidR="00AB5C3C" w:rsidRPr="00FD7461" w:rsidRDefault="00AB5C3C" w:rsidP="00AB5C3C">
            <w:pPr>
              <w:rPr>
                <w:rFonts w:ascii="Arial AM" w:hAnsi="Arial AM"/>
                <w:sz w:val="20"/>
                <w:lang w:val="hy-AM" w:eastAsia="en-US" w:bidi="ar-SA"/>
              </w:rPr>
            </w:pP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18"/>
                <w:szCs w:val="18"/>
                <w:lang w:val="hy-AM" w:eastAsia="en-US" w:bidi="ar-SA"/>
              </w:rPr>
              <w:t>Пастеризованный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коровы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безупречный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молоко</w:t>
            </w:r>
            <w:r w:rsidRPr="00FD7461">
              <w:rPr>
                <w:rFonts w:ascii="Arial AM" w:hAnsi="Arial AM"/>
                <w:color w:val="000000"/>
                <w:sz w:val="18"/>
                <w:szCs w:val="18"/>
                <w:lang w:val="hy-AM" w:eastAsia="en-US" w:bidi="ar-SA"/>
              </w:rPr>
              <w:t>3,2%</w:t>
            </w:r>
            <w:r w:rsidRPr="00FD7461">
              <w:rPr>
                <w:rFonts w:ascii="Sylfaen" w:hAnsi="Sylfaen" w:cs="Sylfaen"/>
                <w:color w:val="000000"/>
                <w:sz w:val="18"/>
                <w:szCs w:val="18"/>
                <w:lang w:val="hy-AM" w:eastAsia="en-US" w:bidi="ar-SA"/>
              </w:rPr>
              <w:t>с жиром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кислотность</w:t>
            </w:r>
            <w:r w:rsidRPr="00FD7461">
              <w:rPr>
                <w:rFonts w:ascii="Arial AM" w:hAnsi="Arial AM"/>
                <w:color w:val="000000"/>
                <w:sz w:val="18"/>
                <w:szCs w:val="18"/>
                <w:lang w:val="hy-AM" w:eastAsia="en-US" w:bidi="ar-SA"/>
              </w:rPr>
              <w:t>16-210</w:t>
            </w:r>
            <w:r w:rsidRPr="00FD7461">
              <w:rPr>
                <w:rFonts w:ascii="Calibri" w:hAnsi="Calibri" w:cs="Calibri"/>
                <w:color w:val="000000"/>
                <w:sz w:val="18"/>
                <w:szCs w:val="18"/>
                <w:lang w:val="hy-AM" w:eastAsia="en-US" w:bidi="ar-SA"/>
              </w:rPr>
              <w:t>Т</w:t>
            </w:r>
            <w:r w:rsidRPr="00FD7461">
              <w:rPr>
                <w:rFonts w:ascii="Sylfaen" w:hAnsi="Sylfaen" w:cs="Sylfaen"/>
                <w:color w:val="000000"/>
                <w:sz w:val="18"/>
                <w:szCs w:val="18"/>
                <w:lang w:val="hy-AM" w:eastAsia="en-US" w:bidi="ar-SA"/>
              </w:rPr>
              <w:t>от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более</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действительности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остаток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данный момент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чем</w:t>
            </w:r>
            <w:r w:rsidRPr="00FD7461">
              <w:rPr>
                <w:rFonts w:ascii="Arial AM" w:hAnsi="Arial AM"/>
                <w:color w:val="000000"/>
                <w:sz w:val="18"/>
                <w:szCs w:val="18"/>
                <w:lang w:val="hy-AM" w:eastAsia="en-US" w:bidi="ar-SA"/>
              </w:rPr>
              <w:t xml:space="preserve">90%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b/>
                <w:color w:val="000000"/>
                <w:sz w:val="18"/>
                <w:szCs w:val="18"/>
                <w:lang w:val="hy-AM" w:eastAsia="en-US" w:bidi="ar-SA"/>
              </w:rPr>
              <w:t>и:</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упаковка</w:t>
            </w:r>
            <w:r w:rsidRPr="00FD7461">
              <w:rPr>
                <w:rFonts w:ascii="Sylfaen" w:hAnsi="Sylfaen" w:cs="Sylfaen"/>
                <w:color w:val="000000"/>
                <w:sz w:val="18"/>
                <w:szCs w:val="18"/>
                <w:lang w:val="hy-AM" w:eastAsia="en-US" w:bidi="ar-SA"/>
              </w:rPr>
              <w:t>фабрика</w:t>
            </w:r>
            <w:r w:rsidRPr="00FD7461">
              <w:rPr>
                <w:rFonts w:ascii="Arial AM" w:hAnsi="Arial AM"/>
                <w:color w:val="000000"/>
                <w:sz w:val="18"/>
                <w:szCs w:val="18"/>
                <w:lang w:val="hy-AM" w:eastAsia="en-US" w:bidi="ar-SA"/>
              </w:rPr>
              <w:t xml:space="preserve"> </w:t>
            </w:r>
            <w:r w:rsidRPr="00FD7461">
              <w:rPr>
                <w:rFonts w:ascii="Sylfaen" w:hAnsi="Sylfaen" w:cs="Sylfaen"/>
                <w:b/>
                <w:color w:val="000000"/>
                <w:sz w:val="18"/>
                <w:szCs w:val="18"/>
                <w:lang w:val="hy-AM" w:eastAsia="en-US" w:bidi="ar-SA"/>
              </w:rPr>
              <w:t>:</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картон</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с контейнером</w:t>
            </w:r>
            <w:r w:rsidRPr="00FD7461">
              <w:rPr>
                <w:rFonts w:ascii="Arial AM" w:hAnsi="Arial AM"/>
                <w:b/>
                <w:color w:val="000000"/>
                <w:sz w:val="18"/>
                <w:szCs w:val="18"/>
                <w:lang w:val="hy-AM" w:eastAsia="en-US" w:bidi="ar-SA"/>
              </w:rPr>
              <w:t>, 0,5-1</w:t>
            </w:r>
            <w:r w:rsidRPr="00FD7461">
              <w:rPr>
                <w:rFonts w:ascii="Sylfaen" w:hAnsi="Sylfaen" w:cs="Sylfaen"/>
                <w:b/>
                <w:color w:val="000000"/>
                <w:sz w:val="18"/>
                <w:szCs w:val="18"/>
                <w:lang w:val="hy-AM" w:eastAsia="en-US" w:bidi="ar-SA"/>
              </w:rPr>
              <w:t>литр</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без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контейнер</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вес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считать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13277-79</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эквивалент.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 продукту</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обязательный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соответствующий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2013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Октябрь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67:</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молоко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молочные продукты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033/2013)</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этого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частично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Июль</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одобренный</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добавок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технологический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вспомогательный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средства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требования</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Август</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упаковки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закона</w:t>
            </w:r>
            <w:r w:rsidRPr="00FD7461">
              <w:rPr>
                <w:rFonts w:ascii="Arial AM" w:hAnsi="Arial AM"/>
                <w:color w:val="000000"/>
                <w:sz w:val="18"/>
                <w:szCs w:val="18"/>
                <w:lang w:val="hy-AM" w:eastAsia="en-US" w:bidi="ar-SA"/>
              </w:rPr>
              <w:t xml:space="preserve"> </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Ярлык: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читаемый</w:t>
            </w:r>
            <w:r w:rsidRPr="00FD7461">
              <w:rPr>
                <w:rFonts w:ascii="Arial AM" w:hAnsi="Arial AM"/>
                <w:color w:val="000000"/>
                <w:sz w:val="18"/>
                <w:szCs w:val="18"/>
                <w:lang w:val="hy-AM" w:eastAsia="en-US" w:bidi="ar-SA"/>
              </w:rPr>
              <w:t>: :</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lastRenderedPageBreak/>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 меньшей мере</w:t>
            </w:r>
            <w:r w:rsidRPr="00FD7461">
              <w:rPr>
                <w:rFonts w:ascii="Arial AM" w:hAnsi="Arial AM"/>
                <w:color w:val="000000"/>
                <w:sz w:val="18"/>
                <w:szCs w:val="18"/>
                <w:lang w:val="hy-AM" w:eastAsia="en-US" w:bidi="ar-SA"/>
              </w:rPr>
              <w:t>50</w:t>
            </w:r>
            <w:r w:rsidRPr="00FD7461">
              <w:rPr>
                <w:rFonts w:ascii="Sylfaen" w:hAnsi="Sylfaen" w:cs="Sylfaen"/>
                <w:color w:val="000000"/>
                <w:sz w:val="18"/>
                <w:szCs w:val="18"/>
                <w:lang w:val="hy-AM" w:eastAsia="en-US" w:bidi="ar-SA"/>
              </w:rPr>
              <w:t>минута</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en-US" w:eastAsia="en-US" w:bidi="ar-SA"/>
              </w:rPr>
              <w:lastRenderedPageBreak/>
              <w:t>литр</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600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90000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150: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150:</w:t>
            </w:r>
          </w:p>
        </w:tc>
        <w:tc>
          <w:tcPr>
            <w:tcW w:w="1362" w:type="dxa"/>
            <w:shd w:val="clear" w:color="auto" w:fill="auto"/>
          </w:tcPr>
          <w:p w:rsidR="00AB5C3C" w:rsidRPr="00FD7461" w:rsidRDefault="00AB5C3C" w:rsidP="00AB5C3C">
            <w:pPr>
              <w:rPr>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val="en-US" w:eastAsia="en-US" w:bidi="ar-SA"/>
              </w:rPr>
            </w:pPr>
            <w:r w:rsidRPr="00FD7461">
              <w:rPr>
                <w:rFonts w:ascii="Calibri" w:hAnsi="Calibri"/>
                <w:sz w:val="20"/>
                <w:lang w:val="en-US" w:eastAsia="en-US" w:bidi="ar-SA"/>
              </w:rPr>
              <w:lastRenderedPageBreak/>
              <w:t>19</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15551600</w:t>
            </w:r>
          </w:p>
        </w:tc>
        <w:tc>
          <w:tcPr>
            <w:tcW w:w="926" w:type="dxa"/>
            <w:shd w:val="clear" w:color="auto" w:fill="auto"/>
          </w:tcPr>
          <w:p w:rsidR="00AB5C3C" w:rsidRPr="00FD7461" w:rsidRDefault="00AB5C3C" w:rsidP="00AB5C3C">
            <w:pPr>
              <w:rPr>
                <w:rFonts w:ascii="Sylfaen" w:hAnsi="Sylfaen" w:cs="Sylfaen"/>
                <w:color w:val="000000"/>
                <w:sz w:val="20"/>
                <w:szCs w:val="20"/>
                <w:lang w:val="hy-AM" w:eastAsia="en-US" w:bidi="ar-SA"/>
              </w:rPr>
            </w:pPr>
            <w:r w:rsidRPr="00FD7461">
              <w:rPr>
                <w:rFonts w:ascii="Sylfaen" w:hAnsi="Sylfaen" w:cs="Sylfaen"/>
                <w:color w:val="000000"/>
                <w:sz w:val="20"/>
                <w:szCs w:val="20"/>
                <w:lang w:val="en-US" w:eastAsia="en-US" w:bidi="ar-SA"/>
              </w:rPr>
              <w:t>Йогурт</w:t>
            </w:r>
          </w:p>
          <w:p w:rsidR="00AB5C3C" w:rsidRPr="00FD7461" w:rsidRDefault="00AB5C3C" w:rsidP="00AB5C3C">
            <w:pPr>
              <w:rPr>
                <w:rFonts w:ascii="Arial" w:hAnsi="Arial" w:cs="Arial"/>
                <w:color w:val="000000"/>
                <w:sz w:val="20"/>
                <w:lang w:eastAsia="en-US" w:bidi="ar-SA"/>
              </w:rPr>
            </w:pPr>
          </w:p>
        </w:tc>
        <w:tc>
          <w:tcPr>
            <w:tcW w:w="941" w:type="dxa"/>
            <w:shd w:val="clear" w:color="auto" w:fill="auto"/>
          </w:tcPr>
          <w:p w:rsidR="00AB5C3C" w:rsidRPr="00FD7461" w:rsidRDefault="00AB5C3C" w:rsidP="00AB5C3C">
            <w:pPr>
              <w:rPr>
                <w:rFonts w:ascii="Arial AM" w:hAnsi="Arial AM"/>
                <w:color w:val="000000"/>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color w:val="000000"/>
                <w:sz w:val="20"/>
                <w:lang w:val="hy-AM" w:eastAsia="en-US" w:bidi="ar-SA"/>
              </w:rPr>
            </w:pPr>
            <w:r w:rsidRPr="00FD7461">
              <w:rPr>
                <w:rFonts w:ascii="Sylfaen" w:hAnsi="Sylfaen" w:cs="Sylfaen"/>
                <w:color w:val="000000"/>
                <w:sz w:val="18"/>
                <w:szCs w:val="18"/>
                <w:lang w:val="hy-AM" w:eastAsia="en-US" w:bidi="ar-SA"/>
              </w:rPr>
              <w:t>Йогурт: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ХСТ:</w:t>
            </w:r>
            <w:r w:rsidRPr="00FD7461">
              <w:rPr>
                <w:rFonts w:ascii="Arial AM" w:hAnsi="Arial AM"/>
                <w:color w:val="000000"/>
                <w:sz w:val="18"/>
                <w:szCs w:val="18"/>
                <w:lang w:val="hy-AM" w:eastAsia="en-US" w:bidi="ar-SA"/>
              </w:rPr>
              <w:t>120-2005</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данный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стандарта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индикаторы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эквивалент</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Безупречный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коровы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свежий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из молока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готовый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коровы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свежий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из молока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полученный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толстый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толстый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чистый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молочная кислота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вкус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запах</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без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сторона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вкус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запах</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цвет</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молочно-белый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кремового цвета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равномерно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весь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 массе</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нефти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массивный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часть</w:t>
            </w:r>
            <w:r w:rsidRPr="00FD7461">
              <w:rPr>
                <w:rFonts w:ascii="Arial AM" w:hAnsi="Arial AM"/>
                <w:color w:val="000000"/>
                <w:sz w:val="18"/>
                <w:szCs w:val="18"/>
                <w:lang w:val="hy-AM" w:eastAsia="en-US" w:bidi="ar-SA"/>
              </w:rPr>
              <w:t>3,2%-</w:t>
            </w:r>
            <w:r w:rsidRPr="00FD7461">
              <w:rPr>
                <w:rFonts w:ascii="Sylfaen" w:hAnsi="Sylfaen" w:cs="Sylfaen"/>
                <w:color w:val="000000"/>
                <w:sz w:val="18"/>
                <w:szCs w:val="18"/>
                <w:lang w:val="hy-AM" w:eastAsia="en-US" w:bidi="ar-SA"/>
              </w:rPr>
              <w:t>от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кислотность</w:t>
            </w:r>
            <w:r w:rsidRPr="00FD7461">
              <w:rPr>
                <w:rFonts w:ascii="Arial AM" w:hAnsi="Arial AM"/>
                <w:color w:val="000000"/>
                <w:sz w:val="18"/>
                <w:szCs w:val="18"/>
                <w:lang w:val="hy-AM" w:eastAsia="en-US" w:bidi="ar-SA"/>
              </w:rPr>
              <w:t>(90-140)</w:t>
            </w:r>
            <w:r w:rsidRPr="00FD7461">
              <w:rPr>
                <w:rFonts w:ascii="Calibri" w:hAnsi="Calibri" w:cs="Calibri"/>
                <w:color w:val="000000"/>
                <w:sz w:val="18"/>
                <w:szCs w:val="18"/>
                <w:lang w:val="hy-AM" w:eastAsia="en-US" w:bidi="ar-SA"/>
              </w:rPr>
              <w:t>оТ</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сухой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материалов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массивный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часть</w:t>
            </w:r>
            <w:r w:rsidRPr="00FD7461">
              <w:rPr>
                <w:rFonts w:ascii="Arial AM" w:hAnsi="Arial AM"/>
                <w:color w:val="000000"/>
                <w:sz w:val="18"/>
                <w:szCs w:val="18"/>
                <w:lang w:val="hy-AM" w:eastAsia="en-US" w:bidi="ar-SA"/>
              </w:rPr>
              <w:t>- 8,1%</w:t>
            </w:r>
            <w:r w:rsidRPr="00FD7461">
              <w:rPr>
                <w:rFonts w:ascii="Sylfaen" w:hAnsi="Sylfaen" w:cs="Sylfaen"/>
                <w:color w:val="000000"/>
                <w:sz w:val="18"/>
                <w:szCs w:val="18"/>
                <w:lang w:val="hy-AM" w:eastAsia="en-US" w:bidi="ar-SA"/>
              </w:rPr>
              <w:t>от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плотность: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смешивание</w:t>
            </w:r>
            <w:r w:rsidRPr="00FD7461">
              <w:rPr>
                <w:rFonts w:ascii="Arial AM" w:hAnsi="Arial AM"/>
                <w:color w:val="000000"/>
                <w:sz w:val="18"/>
                <w:szCs w:val="18"/>
                <w:lang w:val="hy-AM" w:eastAsia="en-US" w:bidi="ar-SA"/>
              </w:rPr>
              <w:t>/200</w:t>
            </w:r>
            <w:r w:rsidRPr="00FD7461">
              <w:rPr>
                <w:rFonts w:ascii="Calibri" w:hAnsi="Calibri" w:cs="Calibri"/>
                <w:color w:val="000000"/>
                <w:sz w:val="18"/>
                <w:szCs w:val="18"/>
                <w:lang w:val="hy-AM" w:eastAsia="en-US" w:bidi="ar-SA"/>
              </w:rPr>
              <w:t>С</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1,028</w:t>
            </w:r>
            <w:r w:rsidRPr="00FD7461">
              <w:rPr>
                <w:rFonts w:ascii="Sylfaen" w:hAnsi="Sylfaen" w:cs="Sylfaen"/>
                <w:color w:val="000000"/>
                <w:sz w:val="18"/>
                <w:szCs w:val="18"/>
                <w:lang w:val="hy-AM" w:eastAsia="en-US" w:bidi="ar-SA"/>
              </w:rPr>
              <w:t>с:</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см</w:t>
            </w:r>
            <w:r w:rsidRPr="00FD7461">
              <w:rPr>
                <w:rFonts w:ascii="Arial AM" w:hAnsi="Arial AM"/>
                <w:color w:val="000000"/>
                <w:sz w:val="18"/>
                <w:szCs w:val="18"/>
                <w:lang w:val="hy-AM" w:eastAsia="en-US" w:bidi="ar-SA"/>
              </w:rPr>
              <w:t>3,</w:t>
            </w:r>
            <w:r w:rsidRPr="00FD7461">
              <w:rPr>
                <w:rFonts w:ascii="Sylfaen" w:hAnsi="Sylfaen" w:cs="Sylfaen"/>
                <w:b/>
                <w:color w:val="000000"/>
                <w:sz w:val="18"/>
                <w:szCs w:val="18"/>
                <w:lang w:val="hy-AM" w:eastAsia="en-US" w:bidi="ar-SA"/>
              </w:rPr>
              <w:t>упаковка</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фабрика</w:t>
            </w:r>
            <w:r w:rsidRPr="00FD7461">
              <w:rPr>
                <w:rFonts w:ascii="Arial AM" w:hAnsi="Arial AM"/>
                <w:b/>
                <w:color w:val="000000"/>
                <w:sz w:val="18"/>
                <w:szCs w:val="18"/>
                <w:lang w:val="hy-AM" w:eastAsia="en-US" w:bidi="ar-SA"/>
              </w:rPr>
              <w:t>1:</w:t>
            </w:r>
            <w:r w:rsidRPr="00FD7461">
              <w:rPr>
                <w:rFonts w:ascii="Sylfaen" w:hAnsi="Sylfaen" w:cs="Sylfaen"/>
                <w:b/>
                <w:color w:val="000000"/>
                <w:sz w:val="18"/>
                <w:szCs w:val="18"/>
                <w:lang w:val="hy-AM" w:eastAsia="en-US" w:bidi="ar-SA"/>
              </w:rPr>
              <w:t>кг</w:t>
            </w:r>
            <w:r w:rsidRPr="00FD7461">
              <w:rPr>
                <w:rFonts w:ascii="Arial AM" w:hAnsi="Arial AM"/>
                <w:b/>
                <w:color w:val="000000"/>
                <w:sz w:val="18"/>
                <w:szCs w:val="18"/>
                <w:lang w:val="hy-AM" w:eastAsia="en-US" w:bidi="ar-SA"/>
              </w:rPr>
              <w:t>, /</w:t>
            </w:r>
            <w:r w:rsidRPr="00FD7461">
              <w:rPr>
                <w:rFonts w:ascii="Sylfaen" w:hAnsi="Sylfaen" w:cs="Sylfaen"/>
                <w:b/>
                <w:color w:val="000000"/>
                <w:sz w:val="18"/>
                <w:szCs w:val="18"/>
                <w:lang w:val="hy-AM" w:eastAsia="en-US" w:bidi="ar-SA"/>
              </w:rPr>
              <w:t>без</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контейнер</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вес</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считать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воздухонепроницаемый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закрыто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крышкой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Право на участие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производство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даты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более</w:t>
            </w:r>
            <w:r w:rsidRPr="00FD7461">
              <w:rPr>
                <w:rFonts w:ascii="Arial AM" w:hAnsi="Arial AM"/>
                <w:color w:val="000000"/>
                <w:sz w:val="18"/>
                <w:szCs w:val="18"/>
                <w:lang w:val="hy-AM" w:eastAsia="en-US" w:bidi="ar-SA"/>
              </w:rPr>
              <w:t>10:00</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Право на участие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остаток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чем</w:t>
            </w:r>
            <w:r w:rsidRPr="00FD7461">
              <w:rPr>
                <w:rFonts w:ascii="Arial AM" w:hAnsi="Arial AM"/>
                <w:color w:val="000000"/>
                <w:sz w:val="18"/>
                <w:szCs w:val="18"/>
                <w:lang w:val="hy-AM" w:eastAsia="en-US" w:bidi="ar-SA"/>
              </w:rPr>
              <w:t>90%</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 продукту</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обязательный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соответствующий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2013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Октябрь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67:</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молоко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молочные продукты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033/2013)</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этого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частично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Июль</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одобренный</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добавок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технологический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вспомогательный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средства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требования</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Август</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упаковки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 &lt;&lt;: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&gt;&gt;:</w:t>
            </w:r>
            <w:r w:rsidRPr="00FD7461">
              <w:rPr>
                <w:rFonts w:ascii="Sylfaen" w:hAnsi="Sylfaen" w:cs="Sylfaen"/>
                <w:color w:val="000000"/>
                <w:sz w:val="18"/>
                <w:szCs w:val="18"/>
                <w:lang w:val="hy-AM" w:eastAsia="en-US" w:bidi="ar-SA"/>
              </w:rPr>
              <w:t>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закона</w:t>
            </w:r>
            <w:r w:rsidRPr="00FD7461">
              <w:rPr>
                <w:rFonts w:ascii="Arial AM" w:hAnsi="Arial AM"/>
                <w:color w:val="000000"/>
                <w:sz w:val="18"/>
                <w:szCs w:val="18"/>
                <w:lang w:val="hy-AM" w:eastAsia="en-US" w:bidi="ar-SA"/>
              </w:rPr>
              <w:t xml:space="preserve"> </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Примечание: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читаемый</w:t>
            </w:r>
            <w:r w:rsidRPr="00FD7461">
              <w:rPr>
                <w:rFonts w:ascii="Arial AM" w:hAnsi="Arial AM"/>
                <w:color w:val="000000"/>
                <w:sz w:val="18"/>
                <w:szCs w:val="18"/>
                <w:lang w:val="hy-AM" w:eastAsia="en-US" w:bidi="ar-SA"/>
              </w:rPr>
              <w:t>: :</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en-US" w:eastAsia="en-US" w:bidi="ar-SA"/>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650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227500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350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350</w:t>
            </w:r>
          </w:p>
        </w:tc>
        <w:tc>
          <w:tcPr>
            <w:tcW w:w="1362" w:type="dxa"/>
            <w:shd w:val="clear" w:color="auto" w:fill="auto"/>
          </w:tcPr>
          <w:p w:rsidR="00AB5C3C" w:rsidRPr="00FD7461" w:rsidRDefault="00AB5C3C" w:rsidP="00AB5C3C">
            <w:pPr>
              <w:rPr>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20</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15512000</w:t>
            </w:r>
          </w:p>
        </w:tc>
        <w:tc>
          <w:tcPr>
            <w:tcW w:w="926" w:type="dxa"/>
            <w:shd w:val="clear" w:color="auto" w:fill="auto"/>
          </w:tcPr>
          <w:p w:rsidR="00AB5C3C" w:rsidRPr="00FD7461" w:rsidRDefault="00AB5C3C" w:rsidP="00AB5C3C">
            <w:pPr>
              <w:rPr>
                <w:rFonts w:ascii="Arial" w:hAnsi="Arial" w:cs="Arial"/>
                <w:sz w:val="20"/>
                <w:lang w:eastAsia="en-US" w:bidi="ar-SA"/>
              </w:rPr>
            </w:pPr>
            <w:r w:rsidRPr="00FD7461">
              <w:rPr>
                <w:rFonts w:ascii="Sylfaen" w:hAnsi="Sylfaen" w:cs="Sylfaen"/>
                <w:color w:val="000000"/>
                <w:sz w:val="20"/>
                <w:szCs w:val="20"/>
                <w:lang w:val="en-US" w:eastAsia="en-US" w:bidi="ar-SA"/>
              </w:rPr>
              <w:t>Кислый</w:t>
            </w:r>
            <w:r w:rsidRPr="00FD7461">
              <w:rPr>
                <w:rFonts w:ascii="Arial AM" w:hAnsi="Arial AM"/>
                <w:color w:val="000000"/>
                <w:sz w:val="20"/>
                <w:szCs w:val="20"/>
                <w:lang w:val="en-US" w:eastAsia="en-US" w:bidi="ar-SA"/>
              </w:rPr>
              <w:t xml:space="preserve"> </w:t>
            </w:r>
          </w:p>
        </w:tc>
        <w:tc>
          <w:tcPr>
            <w:tcW w:w="941" w:type="dxa"/>
            <w:shd w:val="clear" w:color="auto" w:fill="auto"/>
          </w:tcPr>
          <w:p w:rsidR="00AB5C3C" w:rsidRPr="00FD7461" w:rsidRDefault="00AB5C3C" w:rsidP="00AB5C3C">
            <w:pPr>
              <w:rPr>
                <w:rFonts w:ascii="Arial" w:hAnsi="Arial" w:cs="Arial"/>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lastRenderedPageBreak/>
              <w:t>эквивалент</w:t>
            </w:r>
          </w:p>
        </w:tc>
        <w:tc>
          <w:tcPr>
            <w:tcW w:w="5645" w:type="dxa"/>
            <w:shd w:val="clear" w:color="auto" w:fill="auto"/>
          </w:tcPr>
          <w:p w:rsidR="00AB5C3C" w:rsidRPr="00FD7461" w:rsidRDefault="00AB5C3C" w:rsidP="00AB5C3C">
            <w:pPr>
              <w:rPr>
                <w:lang w:val="hy-AM" w:eastAsia="en-US" w:bidi="ar-SA"/>
              </w:rPr>
            </w:pPr>
            <w:r w:rsidRPr="00FD7461">
              <w:rPr>
                <w:rFonts w:ascii="Sylfaen" w:hAnsi="Sylfaen" w:cs="Sylfaen"/>
                <w:color w:val="000000"/>
                <w:sz w:val="18"/>
                <w:szCs w:val="18"/>
                <w:lang w:val="hy-AM" w:eastAsia="en-US" w:bidi="ar-SA"/>
              </w:rPr>
              <w:lastRenderedPageBreak/>
              <w:t>Корова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безупречный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из молока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содержание жира</w:t>
            </w:r>
            <w:r w:rsidRPr="00FD7461">
              <w:rPr>
                <w:rFonts w:ascii="Arial AM" w:hAnsi="Arial AM"/>
                <w:color w:val="000000"/>
                <w:sz w:val="18"/>
                <w:szCs w:val="18"/>
                <w:lang w:val="hy-AM" w:eastAsia="en-US" w:bidi="ar-SA"/>
              </w:rPr>
              <w:t>- 18%,</w:t>
            </w:r>
            <w:r w:rsidRPr="00FD7461">
              <w:rPr>
                <w:rFonts w:ascii="Sylfaen" w:hAnsi="Sylfaen" w:cs="Sylfaen"/>
                <w:color w:val="000000"/>
                <w:sz w:val="18"/>
                <w:szCs w:val="18"/>
                <w:lang w:val="hy-AM" w:eastAsia="en-US" w:bidi="ar-SA"/>
              </w:rPr>
              <w:t>кислотность</w:t>
            </w:r>
            <w:r w:rsidRPr="00FD7461">
              <w:rPr>
                <w:rFonts w:ascii="Arial AM" w:hAnsi="Arial AM"/>
                <w:color w:val="000000"/>
                <w:sz w:val="18"/>
                <w:szCs w:val="18"/>
                <w:lang w:val="hy-AM" w:eastAsia="en-US" w:bidi="ar-SA"/>
              </w:rPr>
              <w:t>` 65-100 0</w:t>
            </w:r>
            <w:r w:rsidRPr="00FD7461">
              <w:rPr>
                <w:rFonts w:ascii="Calibri" w:hAnsi="Calibri" w:cs="Calibri"/>
                <w:color w:val="000000"/>
                <w:sz w:val="18"/>
                <w:szCs w:val="18"/>
                <w:lang w:val="hy-AM" w:eastAsia="en-US" w:bidi="ar-SA"/>
              </w:rPr>
              <w:t>Т</w:t>
            </w:r>
            <w:r w:rsidRPr="00FD7461">
              <w:rPr>
                <w:rFonts w:ascii="Arial AM" w:hAnsi="Arial AM"/>
                <w:b/>
                <w:color w:val="FF0000"/>
                <w:sz w:val="18"/>
                <w:szCs w:val="18"/>
                <w:lang w:val="hy-AM" w:eastAsia="en-US" w:bidi="ar-SA"/>
              </w:rPr>
              <w:t>,</w:t>
            </w:r>
            <w:r w:rsidRPr="00FD7461">
              <w:rPr>
                <w:rFonts w:ascii="Sylfaen" w:hAnsi="Sylfaen" w:cs="Sylfaen"/>
                <w:b/>
                <w:color w:val="000000"/>
                <w:sz w:val="18"/>
                <w:szCs w:val="18"/>
                <w:lang w:val="hy-AM" w:eastAsia="en-US" w:bidi="ar-SA"/>
              </w:rPr>
              <w:t>упаковка</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фабрика</w:t>
            </w:r>
            <w:r w:rsidRPr="00FD7461">
              <w:rPr>
                <w:rFonts w:ascii="Arial AM" w:hAnsi="Arial AM"/>
                <w:b/>
                <w:color w:val="000000"/>
                <w:sz w:val="18"/>
                <w:szCs w:val="18"/>
                <w:lang w:val="hy-AM" w:eastAsia="en-US" w:bidi="ar-SA"/>
              </w:rPr>
              <w:t xml:space="preserve">  1:</w:t>
            </w:r>
            <w:r w:rsidRPr="00FD7461">
              <w:rPr>
                <w:rFonts w:ascii="Sylfaen" w:hAnsi="Sylfaen" w:cs="Sylfaen"/>
                <w:b/>
                <w:color w:val="000000"/>
                <w:sz w:val="18"/>
                <w:szCs w:val="18"/>
                <w:lang w:val="hy-AM" w:eastAsia="en-US" w:bidi="ar-SA"/>
              </w:rPr>
              <w:t>кг</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lastRenderedPageBreak/>
              <w:t>воздухонепроницаемый</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закрыто</w:t>
            </w:r>
            <w:r w:rsidRPr="00FD7461">
              <w:rPr>
                <w:rFonts w:ascii="Arial AM" w:hAnsi="Arial AM"/>
                <w:b/>
                <w:color w:val="000000"/>
                <w:sz w:val="18"/>
                <w:szCs w:val="18"/>
                <w:lang w:val="hy-AM" w:eastAsia="en-US" w:bidi="ar-SA"/>
              </w:rPr>
              <w:t>/</w:t>
            </w:r>
            <w:r w:rsidRPr="00FD7461">
              <w:rPr>
                <w:rFonts w:ascii="Sylfaen" w:hAnsi="Sylfaen" w:cs="Sylfaen"/>
                <w:b/>
                <w:color w:val="000000"/>
                <w:sz w:val="18"/>
                <w:szCs w:val="18"/>
                <w:lang w:val="hy-AM" w:eastAsia="en-US" w:bidi="ar-SA"/>
              </w:rPr>
              <w:t>без</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контейнер</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вес</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считать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Право на участие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производство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даты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более</w:t>
            </w:r>
            <w:r w:rsidRPr="00FD7461">
              <w:rPr>
                <w:rFonts w:ascii="Arial AM" w:hAnsi="Arial AM"/>
                <w:color w:val="000000"/>
                <w:sz w:val="18"/>
                <w:szCs w:val="18"/>
                <w:lang w:val="hy-AM" w:eastAsia="en-US" w:bidi="ar-SA"/>
              </w:rPr>
              <w:t>7:00</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Право на участие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остаток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данный момент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чем</w:t>
            </w:r>
            <w:r w:rsidRPr="00FD7461">
              <w:rPr>
                <w:rFonts w:ascii="Arial AM" w:hAnsi="Arial AM"/>
                <w:color w:val="000000"/>
                <w:sz w:val="18"/>
                <w:szCs w:val="18"/>
                <w:lang w:val="hy-AM" w:eastAsia="en-US" w:bidi="ar-SA"/>
              </w:rPr>
              <w:t>90%</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31452-2012</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эквивалент.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 продукту</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обязательный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соответствующий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2013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Октябрь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67:</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молоко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молочные продукты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033/2013)</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этого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частично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Июль</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одобренный</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добавок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технологический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вспомогательный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средства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требования</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Август</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упаковки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 &lt;&lt;: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&gt;&gt;:</w:t>
            </w:r>
            <w:r w:rsidRPr="00FD7461">
              <w:rPr>
                <w:rFonts w:ascii="Sylfaen" w:hAnsi="Sylfaen" w:cs="Sylfaen"/>
                <w:color w:val="000000"/>
                <w:sz w:val="18"/>
                <w:szCs w:val="18"/>
                <w:lang w:val="hy-AM" w:eastAsia="en-US" w:bidi="ar-SA"/>
              </w:rPr>
              <w:t>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закона</w:t>
            </w:r>
            <w:r w:rsidRPr="00FD7461">
              <w:rPr>
                <w:rFonts w:ascii="Arial AM" w:hAnsi="Arial AM"/>
                <w:color w:val="000000"/>
                <w:sz w:val="18"/>
                <w:szCs w:val="18"/>
                <w:lang w:val="hy-AM" w:eastAsia="en-US" w:bidi="ar-SA"/>
              </w:rPr>
              <w:t xml:space="preserve"> </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Ярлык: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читаемый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Sylfaen" w:hAnsi="Sylfaen" w:cs="Sylfaen"/>
                <w:sz w:val="20"/>
                <w:szCs w:val="20"/>
                <w:lang w:val="en-US" w:eastAsia="en-US" w:bidi="ar-SA"/>
              </w:rPr>
            </w:pPr>
            <w:r w:rsidRPr="00FD7461">
              <w:rPr>
                <w:rFonts w:ascii="Sylfaen" w:hAnsi="Sylfaen" w:cs="Sylfaen"/>
                <w:sz w:val="20"/>
                <w:szCs w:val="20"/>
                <w:lang w:val="en-US" w:eastAsia="en-US" w:bidi="ar-SA"/>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1800 г.</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360 000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200</w:t>
            </w:r>
          </w:p>
        </w:tc>
        <w:tc>
          <w:tcPr>
            <w:tcW w:w="1249" w:type="dxa"/>
            <w:shd w:val="clear" w:color="auto" w:fill="auto"/>
          </w:tcPr>
          <w:p w:rsidR="00AB5C3C" w:rsidRDefault="00AB5C3C" w:rsidP="00AB5C3C">
            <w:r w:rsidRPr="00336C57">
              <w:t xml:space="preserve">Ванашен </w:t>
            </w:r>
            <w:r w:rsidRPr="00336C57">
              <w:lastRenderedPageBreak/>
              <w:t>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lastRenderedPageBreak/>
              <w:t>200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 xml:space="preserve">После вступления в </w:t>
            </w:r>
            <w:r w:rsidRPr="00FD7461">
              <w:rPr>
                <w:rFonts w:ascii="Sylfaen" w:hAnsi="Sylfaen" w:cs="Sylfaen"/>
                <w:sz w:val="16"/>
                <w:szCs w:val="16"/>
                <w:lang w:val="hy-AM" w:eastAsia="en-US" w:bidi="ar-SA"/>
              </w:rPr>
              <w:lastRenderedPageBreak/>
              <w:t>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lastRenderedPageBreak/>
              <w:t>21</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15542100</w:t>
            </w:r>
          </w:p>
        </w:tc>
        <w:tc>
          <w:tcPr>
            <w:tcW w:w="926" w:type="dxa"/>
            <w:shd w:val="clear" w:color="auto" w:fill="auto"/>
          </w:tcPr>
          <w:p w:rsidR="00AB5C3C" w:rsidRPr="00FD7461" w:rsidRDefault="00AB5C3C" w:rsidP="00AB5C3C">
            <w:pPr>
              <w:rPr>
                <w:rFonts w:ascii="Arial" w:hAnsi="Arial" w:cs="Arial"/>
                <w:sz w:val="20"/>
                <w:lang w:eastAsia="en-US" w:bidi="ar-SA"/>
              </w:rPr>
            </w:pPr>
            <w:r w:rsidRPr="00FD7461">
              <w:rPr>
                <w:rFonts w:ascii="Sylfaen" w:hAnsi="Sylfaen" w:cs="Sylfaen"/>
                <w:color w:val="000000"/>
                <w:sz w:val="20"/>
                <w:szCs w:val="20"/>
                <w:lang w:val="en-US" w:eastAsia="en-US" w:bidi="ar-SA"/>
              </w:rPr>
              <w:t>Творог</w:t>
            </w:r>
            <w:r w:rsidRPr="00FD7461">
              <w:rPr>
                <w:rFonts w:ascii="Arial AM" w:hAnsi="Arial AM"/>
                <w:color w:val="000000"/>
                <w:sz w:val="20"/>
                <w:szCs w:val="20"/>
                <w:lang w:val="en-US" w:eastAsia="en-US" w:bidi="ar-SA"/>
              </w:rPr>
              <w:t xml:space="preserve"> </w:t>
            </w:r>
          </w:p>
        </w:tc>
        <w:tc>
          <w:tcPr>
            <w:tcW w:w="941" w:type="dxa"/>
            <w:shd w:val="clear" w:color="auto" w:fill="auto"/>
          </w:tcPr>
          <w:p w:rsidR="00AB5C3C" w:rsidRPr="00FD7461" w:rsidRDefault="00AB5C3C" w:rsidP="00AB5C3C">
            <w:pPr>
              <w:rPr>
                <w:rFonts w:ascii="Arial" w:hAnsi="Arial" w:cs="Arial"/>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lang w:val="hy-AM" w:eastAsia="en-US" w:bidi="ar-SA"/>
              </w:rPr>
            </w:pPr>
            <w:r w:rsidRPr="00FD7461">
              <w:rPr>
                <w:rFonts w:ascii="Sylfaen" w:hAnsi="Sylfaen" w:cs="Sylfaen"/>
                <w:color w:val="000000"/>
                <w:sz w:val="18"/>
                <w:szCs w:val="18"/>
                <w:lang w:val="hy-AM" w:eastAsia="en-US" w:bidi="ar-SA"/>
              </w:rPr>
              <w:t>Творог</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коровы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безупречный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из молока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нефти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содержание</w:t>
            </w:r>
            <w:r w:rsidRPr="00FD7461">
              <w:rPr>
                <w:rFonts w:ascii="Arial AM" w:hAnsi="Arial AM"/>
                <w:color w:val="000000"/>
                <w:sz w:val="18"/>
                <w:szCs w:val="18"/>
                <w:lang w:val="hy-AM" w:eastAsia="en-US" w:bidi="ar-SA"/>
              </w:rPr>
              <w:t xml:space="preserve">  9%,</w:t>
            </w:r>
            <w:r w:rsidRPr="00FD7461">
              <w:rPr>
                <w:rFonts w:ascii="Sylfaen" w:hAnsi="Sylfaen" w:cs="Sylfaen"/>
                <w:color w:val="000000"/>
                <w:sz w:val="18"/>
                <w:szCs w:val="18"/>
                <w:lang w:val="hy-AM" w:eastAsia="en-US" w:bidi="ar-SA"/>
              </w:rPr>
              <w:t>кислотность</w:t>
            </w:r>
            <w:r w:rsidRPr="00FD7461">
              <w:rPr>
                <w:rFonts w:ascii="Arial AM" w:hAnsi="Arial AM"/>
                <w:color w:val="000000"/>
                <w:sz w:val="18"/>
                <w:szCs w:val="18"/>
                <w:lang w:val="hy-AM" w:eastAsia="en-US" w:bidi="ar-SA"/>
              </w:rPr>
              <w:t>210-240</w:t>
            </w:r>
            <w:r w:rsidRPr="00FD7461">
              <w:rPr>
                <w:rFonts w:ascii="Arial AM" w:hAnsi="Arial AM" w:cs="Arial AM"/>
                <w:color w:val="000000"/>
                <w:sz w:val="18"/>
                <w:szCs w:val="18"/>
                <w:lang w:val="hy-AM" w:eastAsia="en-US" w:bidi="ar-SA"/>
              </w:rPr>
              <w:t>°:</w:t>
            </w:r>
            <w:r w:rsidRPr="00FD7461">
              <w:rPr>
                <w:rFonts w:ascii="Calibri" w:hAnsi="Calibri" w:cs="Calibri"/>
                <w:color w:val="000000"/>
                <w:sz w:val="18"/>
                <w:szCs w:val="18"/>
                <w:lang w:val="hy-AM" w:eastAsia="en-US" w:bidi="ar-SA"/>
              </w:rPr>
              <w:t>Т</w:t>
            </w:r>
            <w:r w:rsidRPr="00FD7461">
              <w:rPr>
                <w:rFonts w:ascii="Sylfaen" w:hAnsi="Sylfaen" w:cs="Sylfaen"/>
                <w:b/>
                <w:color w:val="000000"/>
                <w:sz w:val="18"/>
                <w:szCs w:val="18"/>
                <w:lang w:val="hy-AM" w:eastAsia="en-US" w:bidi="ar-SA"/>
              </w:rPr>
              <w:t>упаковка</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фабрика</w:t>
            </w:r>
            <w:r w:rsidRPr="00FD7461">
              <w:rPr>
                <w:rFonts w:ascii="Arial AM" w:hAnsi="Arial AM"/>
                <w:b/>
                <w:color w:val="000000"/>
                <w:sz w:val="18"/>
                <w:szCs w:val="18"/>
                <w:lang w:val="hy-AM" w:eastAsia="en-US" w:bidi="ar-SA"/>
              </w:rPr>
              <w:t xml:space="preserve">,  </w:t>
            </w:r>
            <w:r w:rsidRPr="00FD7461">
              <w:rPr>
                <w:rFonts w:ascii="Calibri" w:hAnsi="Calibri"/>
                <w:b/>
                <w:color w:val="000000"/>
                <w:sz w:val="18"/>
                <w:szCs w:val="18"/>
                <w:lang w:val="hy-AM" w:eastAsia="en-US" w:bidi="ar-SA"/>
              </w:rPr>
              <w:t>400</w:t>
            </w:r>
            <w:r w:rsidRPr="00FD7461">
              <w:rPr>
                <w:rFonts w:ascii="Sylfaen" w:hAnsi="Sylfaen"/>
                <w:b/>
                <w:color w:val="000000"/>
                <w:sz w:val="18"/>
                <w:szCs w:val="18"/>
                <w:lang w:val="hy-AM" w:eastAsia="en-US" w:bidi="ar-SA"/>
              </w:rPr>
              <w:t>г или 1 кг г</w:t>
            </w:r>
            <w:r w:rsidRPr="00FD7461">
              <w:rPr>
                <w:rFonts w:ascii="Arial AM" w:hAnsi="Arial AM"/>
                <w:b/>
                <w:color w:val="000000"/>
                <w:sz w:val="18"/>
                <w:szCs w:val="18"/>
                <w:lang w:val="hy-AM" w:eastAsia="en-US" w:bidi="ar-SA"/>
              </w:rPr>
              <w:t>,</w:t>
            </w:r>
            <w:r w:rsidRPr="00FD7461">
              <w:rPr>
                <w:rFonts w:ascii="Sylfaen" w:hAnsi="Sylfaen" w:cs="Sylfaen"/>
                <w:b/>
                <w:color w:val="000000"/>
                <w:sz w:val="18"/>
                <w:szCs w:val="18"/>
                <w:lang w:val="hy-AM" w:eastAsia="en-US" w:bidi="ar-SA"/>
              </w:rPr>
              <w:t>воздухонепроницаемый</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упакованный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31453-2013</w:t>
            </w:r>
            <w:r w:rsidRPr="00FD7461">
              <w:rPr>
                <w:rFonts w:ascii="Tahoma" w:hAnsi="Tahoma" w:cs="Tahoma"/>
                <w:color w:val="000000"/>
                <w:sz w:val="18"/>
                <w:szCs w:val="18"/>
                <w:lang w:val="hy-AM" w:eastAsia="en-US" w:bidi="ar-SA"/>
              </w:rPr>
              <w:t>зрелости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остаток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данный момент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чем</w:t>
            </w:r>
            <w:r w:rsidRPr="00FD7461">
              <w:rPr>
                <w:rFonts w:ascii="Arial AM" w:hAnsi="Arial AM"/>
                <w:color w:val="000000"/>
                <w:sz w:val="18"/>
                <w:szCs w:val="18"/>
                <w:lang w:val="hy-AM" w:eastAsia="en-US" w:bidi="ar-SA"/>
              </w:rPr>
              <w:t xml:space="preserve">90%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 продукту</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обязательный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соответствующий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2013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Октябрь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67:</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молоко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молочные продукты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033/2013)</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этого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lastRenderedPageBreak/>
              <w:t>частично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Июль</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одобренный</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добавок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технологический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вспомогательный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средства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требования</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Август</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упаковки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 &lt;&lt;: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&gt;&gt;:</w:t>
            </w:r>
            <w:r w:rsidRPr="00FD7461">
              <w:rPr>
                <w:rFonts w:ascii="Sylfaen" w:hAnsi="Sylfaen" w:cs="Sylfaen"/>
                <w:color w:val="000000"/>
                <w:sz w:val="18"/>
                <w:szCs w:val="18"/>
                <w:lang w:val="hy-AM" w:eastAsia="en-US" w:bidi="ar-SA"/>
              </w:rPr>
              <w:t>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закона</w:t>
            </w:r>
            <w:r w:rsidRPr="00FD7461">
              <w:rPr>
                <w:rFonts w:ascii="Arial AM" w:hAnsi="Arial AM"/>
                <w:color w:val="000000"/>
                <w:sz w:val="18"/>
                <w:szCs w:val="18"/>
                <w:lang w:val="hy-AM" w:eastAsia="en-US" w:bidi="ar-SA"/>
              </w:rPr>
              <w:t xml:space="preserve"> </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Ярлык: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читаемый</w:t>
            </w:r>
            <w:r w:rsidRPr="00FD7461">
              <w:rPr>
                <w:rFonts w:ascii="Arial AM" w:hAnsi="Arial AM"/>
                <w:color w:val="000000"/>
                <w:sz w:val="18"/>
                <w:szCs w:val="18"/>
                <w:lang w:val="hy-AM" w:eastAsia="en-US" w:bidi="ar-SA"/>
              </w:rPr>
              <w:t>: :</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Sylfaen" w:hAnsi="Sylfaen" w:cs="Sylfaen"/>
                <w:sz w:val="20"/>
                <w:szCs w:val="20"/>
                <w:lang w:val="en-US" w:eastAsia="en-US" w:bidi="ar-SA"/>
              </w:rPr>
            </w:pPr>
            <w:r w:rsidRPr="00FD7461">
              <w:rPr>
                <w:rFonts w:ascii="Sylfaen" w:hAnsi="Sylfaen" w:cs="Sylfaen"/>
                <w:sz w:val="20"/>
                <w:szCs w:val="20"/>
                <w:lang w:val="en-US" w:eastAsia="en-US" w:bidi="ar-SA"/>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2000 г.</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20000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10:00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10:00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lastRenderedPageBreak/>
              <w:t>22</w:t>
            </w:r>
          </w:p>
        </w:tc>
        <w:tc>
          <w:tcPr>
            <w:tcW w:w="1134" w:type="dxa"/>
            <w:shd w:val="clear" w:color="auto" w:fill="auto"/>
          </w:tcPr>
          <w:p w:rsidR="00AB5C3C" w:rsidRPr="00FD7461" w:rsidRDefault="00AB5C3C" w:rsidP="00AB5C3C">
            <w:pPr>
              <w:rPr>
                <w:rFonts w:ascii="Arial AM" w:hAnsi="Arial AM"/>
                <w:color w:val="000000"/>
                <w:sz w:val="20"/>
                <w:szCs w:val="20"/>
                <w:lang w:val="en-US" w:eastAsia="en-US" w:bidi="ar-SA"/>
              </w:rPr>
            </w:pPr>
            <w:r w:rsidRPr="00FD7461">
              <w:rPr>
                <w:lang w:val="en-US" w:eastAsia="en-US" w:bidi="ar-SA"/>
              </w:rPr>
              <w:t>15511600</w:t>
            </w:r>
          </w:p>
        </w:tc>
        <w:tc>
          <w:tcPr>
            <w:tcW w:w="926" w:type="dxa"/>
            <w:shd w:val="clear" w:color="auto" w:fill="auto"/>
          </w:tcPr>
          <w:p w:rsidR="00AB5C3C" w:rsidRPr="00FD7461" w:rsidRDefault="00AB5C3C" w:rsidP="00AB5C3C">
            <w:pPr>
              <w:rPr>
                <w:rFonts w:ascii="Sylfaen" w:hAnsi="Sylfaen" w:cs="Sylfaen"/>
                <w:color w:val="000000"/>
                <w:sz w:val="20"/>
                <w:szCs w:val="20"/>
                <w:lang w:val="en-US" w:eastAsia="en-US" w:bidi="ar-SA"/>
              </w:rPr>
            </w:pPr>
            <w:r w:rsidRPr="00FD7461">
              <w:rPr>
                <w:rFonts w:ascii="Sylfaen" w:hAnsi="Sylfaen" w:cs="Sylfaen"/>
                <w:lang w:val="en-US" w:eastAsia="en-US" w:bidi="ar-SA"/>
              </w:rPr>
              <w:t>Сжатый</w:t>
            </w:r>
            <w:r w:rsidRPr="00FD7461">
              <w:rPr>
                <w:lang w:val="en-US" w:eastAsia="en-US" w:bidi="ar-SA"/>
              </w:rPr>
              <w:t xml:space="preserve"> </w:t>
            </w:r>
            <w:r w:rsidRPr="00FD7461">
              <w:rPr>
                <w:rFonts w:ascii="Sylfaen" w:hAnsi="Sylfaen" w:cs="Sylfaen"/>
                <w:lang w:val="en-US" w:eastAsia="en-US" w:bidi="ar-SA"/>
              </w:rPr>
              <w:t>молоко</w:t>
            </w:r>
          </w:p>
        </w:tc>
        <w:tc>
          <w:tcPr>
            <w:tcW w:w="941" w:type="dxa"/>
            <w:shd w:val="clear" w:color="auto" w:fill="auto"/>
          </w:tcPr>
          <w:p w:rsidR="00AB5C3C" w:rsidRPr="00FD7461" w:rsidRDefault="00AB5C3C" w:rsidP="00AB5C3C">
            <w:pPr>
              <w:rPr>
                <w:rFonts w:ascii="Arial" w:hAnsi="Arial" w:cs="Arial"/>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Sylfaen" w:hAnsi="Sylfaen" w:cs="Sylfaen"/>
                <w:color w:val="000000"/>
                <w:sz w:val="18"/>
                <w:szCs w:val="18"/>
                <w:lang w:val="hy-AM" w:eastAsia="en-US" w:bidi="ar-SA"/>
              </w:rPr>
            </w:pPr>
            <w:r w:rsidRPr="00FD7461">
              <w:rPr>
                <w:rFonts w:ascii="Sylfaen" w:hAnsi="Sylfaen" w:cs="Sylfaen"/>
                <w:color w:val="000000"/>
                <w:sz w:val="18"/>
                <w:szCs w:val="18"/>
                <w:lang w:val="hy-AM" w:eastAsia="en-US" w:bidi="ar-SA"/>
              </w:rPr>
              <w:t>Со сгущенным молоком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 металлической лакированной потребительской тарой</w:t>
            </w:r>
            <w:r w:rsidRPr="00FD7461">
              <w:rPr>
                <w:rFonts w:ascii="Arial AM" w:hAnsi="Arial AM"/>
                <w:color w:val="000000"/>
                <w:sz w:val="18"/>
                <w:szCs w:val="18"/>
                <w:lang w:val="hy-AM" w:eastAsia="en-US" w:bidi="ar-SA"/>
              </w:rPr>
              <w:t>3:</w:t>
            </w:r>
            <w:r w:rsidRPr="00FD7461">
              <w:rPr>
                <w:rFonts w:ascii="Calibri" w:hAnsi="Calibri"/>
                <w:color w:val="000000"/>
                <w:sz w:val="18"/>
                <w:szCs w:val="18"/>
                <w:lang w:val="hy-AM" w:eastAsia="en-US" w:bidi="ar-SA"/>
              </w:rPr>
              <w:t>5:00</w:t>
            </w:r>
            <w:r w:rsidRPr="00FD7461">
              <w:rPr>
                <w:rFonts w:ascii="Arial AM" w:hAnsi="Arial AM"/>
                <w:color w:val="000000"/>
                <w:sz w:val="18"/>
                <w:szCs w:val="18"/>
                <w:lang w:val="hy-AM" w:eastAsia="en-US" w:bidi="ar-SA"/>
              </w:rPr>
              <w:t xml:space="preserve">0-400  </w:t>
            </w:r>
            <w:r w:rsidRPr="00FD7461">
              <w:rPr>
                <w:rFonts w:ascii="Sylfaen" w:hAnsi="Sylfaen" w:cs="Sylfaen"/>
                <w:color w:val="000000"/>
                <w:sz w:val="18"/>
                <w:szCs w:val="18"/>
                <w:lang w:val="hy-AM" w:eastAsia="en-US" w:bidi="ar-SA"/>
              </w:rPr>
              <w:t>письмо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примечании указан вес</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31688-2012</w:t>
            </w:r>
            <w:r w:rsidRPr="00FD7461">
              <w:rPr>
                <w:rFonts w:ascii="Sylfaen" w:hAnsi="Sylfaen" w:cs="Sylfaen"/>
                <w:color w:val="000000"/>
                <w:sz w:val="18"/>
                <w:szCs w:val="18"/>
                <w:lang w:val="hy-AM" w:eastAsia="en-US" w:bidi="ar-SA"/>
              </w:rPr>
              <w:t>или эквивалент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заводская 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 сладким вкусом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чистый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пастеризованный с выраженным вкусом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ось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 однородной массой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без значительных сенсорно-осязаемых кристаллов лактозы</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Примечание по поводу влажности.</w:t>
            </w:r>
            <w:r w:rsidRPr="00FD7461">
              <w:rPr>
                <w:rFonts w:ascii="Arial AM" w:hAnsi="Arial AM"/>
                <w:color w:val="000000"/>
                <w:sz w:val="18"/>
                <w:szCs w:val="18"/>
                <w:lang w:val="hy-AM" w:eastAsia="en-US" w:bidi="ar-SA"/>
              </w:rPr>
              <w:t>- 26,5%</w:t>
            </w:r>
            <w:r w:rsidRPr="00FD7461">
              <w:rPr>
                <w:rFonts w:ascii="Sylfaen" w:hAnsi="Sylfaen" w:cs="Sylfaen"/>
                <w:color w:val="000000"/>
                <w:sz w:val="18"/>
                <w:szCs w:val="18"/>
                <w:lang w:val="hy-AM" w:eastAsia="en-US" w:bidi="ar-SA"/>
              </w:rPr>
              <w:t>больше, чем это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Сахароза Сахароза</w:t>
            </w:r>
            <w:r w:rsidRPr="00FD7461">
              <w:rPr>
                <w:rFonts w:ascii="Arial AM" w:hAnsi="Arial AM"/>
                <w:color w:val="000000"/>
                <w:sz w:val="18"/>
                <w:szCs w:val="18"/>
                <w:lang w:val="hy-AM" w:eastAsia="en-US" w:bidi="ar-SA"/>
              </w:rPr>
              <w:t>43,5%-</w:t>
            </w:r>
            <w:r w:rsidRPr="00FD7461">
              <w:rPr>
                <w:rFonts w:ascii="Sylfaen" w:hAnsi="Sylfaen" w:cs="Sylfaen"/>
                <w:color w:val="000000"/>
                <w:sz w:val="18"/>
                <w:szCs w:val="18"/>
                <w:lang w:val="hy-AM" w:eastAsia="en-US" w:bidi="ar-SA"/>
              </w:rPr>
              <w:t>от до</w:t>
            </w:r>
            <w:r w:rsidRPr="00FD7461">
              <w:rPr>
                <w:rFonts w:ascii="Arial AM" w:hAnsi="Arial AM"/>
                <w:color w:val="000000"/>
                <w:sz w:val="18"/>
                <w:szCs w:val="18"/>
                <w:lang w:val="hy-AM" w:eastAsia="en-US" w:bidi="ar-SA"/>
              </w:rPr>
              <w:t>45,5%,</w:t>
            </w:r>
            <w:r w:rsidRPr="00FD7461">
              <w:rPr>
                <w:rFonts w:ascii="Sylfaen" w:hAnsi="Sylfaen" w:cs="Sylfaen"/>
                <w:color w:val="000000"/>
                <w:sz w:val="18"/>
                <w:szCs w:val="18"/>
                <w:lang w:val="hy-AM" w:eastAsia="en-US" w:bidi="ar-SA"/>
              </w:rPr>
              <w:t>массовая доля сухих веществ молока</w:t>
            </w:r>
            <w:r w:rsidRPr="00FD7461">
              <w:rPr>
                <w:rFonts w:ascii="Arial AM" w:hAnsi="Arial AM"/>
                <w:color w:val="000000"/>
                <w:sz w:val="18"/>
                <w:szCs w:val="18"/>
                <w:lang w:val="hy-AM" w:eastAsia="en-US" w:bidi="ar-SA"/>
              </w:rPr>
              <w:t>- 28,5%</w:t>
            </w:r>
            <w:r w:rsidRPr="00FD7461">
              <w:rPr>
                <w:rFonts w:ascii="Sylfaen" w:hAnsi="Sylfaen" w:cs="Sylfaen"/>
                <w:color w:val="000000"/>
                <w:sz w:val="18"/>
                <w:szCs w:val="18"/>
                <w:lang w:val="hy-AM" w:eastAsia="en-US" w:bidi="ar-SA"/>
              </w:rPr>
              <w:t>меньше, чем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кислотность</w:t>
            </w:r>
            <w:r w:rsidRPr="00FD7461">
              <w:rPr>
                <w:rFonts w:ascii="Arial AM" w:hAnsi="Arial AM"/>
                <w:color w:val="000000"/>
                <w:sz w:val="18"/>
                <w:szCs w:val="18"/>
                <w:lang w:val="hy-AM" w:eastAsia="en-US" w:bidi="ar-SA"/>
              </w:rPr>
              <w:t>: 48 0</w:t>
            </w:r>
            <w:r w:rsidRPr="00FD7461">
              <w:rPr>
                <w:rFonts w:ascii="Calibri" w:hAnsi="Calibri" w:cs="Calibri"/>
                <w:color w:val="000000"/>
                <w:sz w:val="18"/>
                <w:szCs w:val="18"/>
                <w:lang w:val="hy-AM" w:eastAsia="en-US" w:bidi="ar-SA"/>
              </w:rPr>
              <w:t>Т</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больше, чем это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часть жировой массы</w:t>
            </w:r>
            <w:r w:rsidRPr="00FD7461">
              <w:rPr>
                <w:rFonts w:ascii="Arial AM" w:hAnsi="Arial AM"/>
                <w:color w:val="000000"/>
                <w:sz w:val="18"/>
                <w:szCs w:val="18"/>
                <w:lang w:val="hy-AM" w:eastAsia="en-US" w:bidi="ar-SA"/>
              </w:rPr>
              <w:t>8,5%-</w:t>
            </w:r>
            <w:r w:rsidRPr="00FD7461">
              <w:rPr>
                <w:rFonts w:ascii="Sylfaen" w:hAnsi="Sylfaen" w:cs="Sylfaen"/>
                <w:color w:val="000000"/>
                <w:sz w:val="18"/>
                <w:szCs w:val="18"/>
                <w:lang w:val="hy-AM" w:eastAsia="en-US" w:bidi="ar-SA"/>
              </w:rPr>
              <w:t>меньше, чем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оставшийся срок годности с даты поставки не менее</w:t>
            </w:r>
            <w:r w:rsidRPr="00FD7461">
              <w:rPr>
                <w:rFonts w:ascii="Arial AM" w:hAnsi="Arial AM"/>
                <w:color w:val="000000"/>
                <w:sz w:val="18"/>
                <w:szCs w:val="18"/>
                <w:lang w:val="hy-AM" w:eastAsia="en-US" w:bidi="ar-SA"/>
              </w:rPr>
              <w:t>70%</w:t>
            </w:r>
            <w:r w:rsidRPr="00FD7461">
              <w:rPr>
                <w:rFonts w:ascii="Tahoma" w:hAnsi="Tahoma" w:cs="Tahoma"/>
                <w:color w:val="000000"/>
                <w:sz w:val="18"/>
                <w:szCs w:val="18"/>
                <w:lang w:val="hy-AM" w:eastAsia="en-US" w:bidi="ar-SA"/>
              </w:rPr>
              <w:t>.</w:t>
            </w:r>
            <w:r w:rsidRPr="00FD7461">
              <w:rPr>
                <w:rFonts w:ascii="Sylfaen" w:hAnsi="Sylfaen" w:cs="Sylfaen"/>
                <w:color w:val="000000"/>
                <w:sz w:val="18"/>
                <w:szCs w:val="18"/>
                <w:lang w:val="hy-AM" w:eastAsia="en-US" w:bidi="ar-SA"/>
              </w:rPr>
              <w:t>Срок годности не менее даты изготовления.</w:t>
            </w:r>
            <w:r w:rsidRPr="00FD7461">
              <w:rPr>
                <w:rFonts w:ascii="Arial AM" w:hAnsi="Arial AM"/>
                <w:color w:val="000000"/>
                <w:sz w:val="18"/>
                <w:szCs w:val="18"/>
                <w:lang w:val="hy-AM" w:eastAsia="en-US" w:bidi="ar-SA"/>
              </w:rPr>
              <w:t>12:00</w:t>
            </w:r>
            <w:r w:rsidRPr="00FD7461">
              <w:rPr>
                <w:rFonts w:ascii="Sylfaen" w:hAnsi="Sylfaen" w:cs="Sylfaen"/>
                <w:color w:val="000000"/>
                <w:sz w:val="18"/>
                <w:szCs w:val="18"/>
                <w:lang w:val="hy-AM" w:eastAsia="en-US" w:bidi="ar-SA"/>
              </w:rPr>
              <w:t>месяц</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Этикетка: разборчивая</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маркировка и упаковка – общие обязательные условия на продукцию в соответствии с Советом Евразийской экономической комиссии.</w:t>
            </w:r>
            <w:r w:rsidRPr="00FD7461">
              <w:rPr>
                <w:rFonts w:ascii="Arial AM" w:hAnsi="Arial AM"/>
                <w:color w:val="000000"/>
                <w:sz w:val="18"/>
                <w:szCs w:val="18"/>
                <w:lang w:val="hy-AM" w:eastAsia="en-US" w:bidi="ar-SA"/>
              </w:rPr>
              <w:t xml:space="preserve">2013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Октябрь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67:</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молока и молочной продукции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033/2013)</w:t>
            </w:r>
            <w:r w:rsidRPr="00FD7461">
              <w:rPr>
                <w:rFonts w:ascii="Tahoma" w:hAnsi="Tahoma" w:cs="Tahoma"/>
                <w:color w:val="000000"/>
                <w:sz w:val="18"/>
                <w:szCs w:val="18"/>
                <w:lang w:val="hy-AM" w:eastAsia="en-US" w:bidi="ar-SA"/>
              </w:rPr>
              <w:t>.</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 и 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по данным 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пищевых продуктов</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Продукты питания с номиналами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Совет Евразийской экономической комиссии</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июля</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утвержден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Пищевые добавки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ароматизаторы и технологические вспомогательные средства и требования безопасности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августе</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 xml:space="preserve">принято </w:t>
            </w:r>
            <w:r w:rsidRPr="00FD7461">
              <w:rPr>
                <w:rFonts w:ascii="Sylfaen" w:hAnsi="Sylfaen" w:cs="Sylfaen"/>
                <w:color w:val="000000"/>
                <w:sz w:val="18"/>
                <w:szCs w:val="18"/>
                <w:lang w:val="hy-AM" w:eastAsia="en-US" w:bidi="ar-SA"/>
              </w:rPr>
              <w:lastRenderedPageBreak/>
              <w:t>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упаковки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 &lt;&lt;:</w:t>
            </w:r>
            <w:r w:rsidRPr="00FD7461">
              <w:rPr>
                <w:rFonts w:ascii="Sylfaen" w:hAnsi="Sylfaen" w:cs="Sylfaen"/>
                <w:color w:val="000000"/>
                <w:sz w:val="18"/>
                <w:szCs w:val="18"/>
                <w:lang w:val="hy-AM" w:eastAsia="en-US" w:bidi="ar-SA"/>
              </w:rPr>
              <w:t>О безопасности пищевых продуктов</w:t>
            </w:r>
            <w:r w:rsidRPr="00FD7461">
              <w:rPr>
                <w:rFonts w:ascii="Arial AM" w:hAnsi="Arial AM"/>
                <w:color w:val="000000"/>
                <w:sz w:val="18"/>
                <w:szCs w:val="18"/>
                <w:lang w:val="hy-AM" w:eastAsia="en-US" w:bidi="ar-SA"/>
              </w:rPr>
              <w:t>&gt;&gt;:</w:t>
            </w:r>
            <w:r w:rsidRPr="00FD7461">
              <w:rPr>
                <w:rFonts w:ascii="Sylfaen" w:hAnsi="Sylfaen" w:cs="Sylfaen"/>
                <w:color w:val="000000"/>
                <w:sz w:val="18"/>
                <w:szCs w:val="18"/>
                <w:lang w:val="hy-AM" w:eastAsia="en-US" w:bidi="ar-SA"/>
              </w:rPr>
              <w:t>Закона Республики Армения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Sylfaen" w:hAnsi="Sylfaen" w:cs="Sylfaen"/>
                <w:sz w:val="20"/>
                <w:szCs w:val="20"/>
                <w:lang w:eastAsia="en-US" w:bidi="ar-SA"/>
              </w:rPr>
            </w:pPr>
            <w:r w:rsidRPr="00FD7461">
              <w:rPr>
                <w:rFonts w:ascii="Sylfaen" w:hAnsi="Sylfaen" w:cs="Sylfaen"/>
                <w:sz w:val="20"/>
                <w:szCs w:val="20"/>
                <w:lang w:eastAsia="en-US" w:bidi="ar-SA"/>
              </w:rPr>
              <w:lastRenderedPageBreak/>
              <w:t>граммы</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650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65000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100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100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val="en-US" w:eastAsia="en-US" w:bidi="ar-SA"/>
              </w:rPr>
            </w:pPr>
            <w:r w:rsidRPr="00FD7461">
              <w:rPr>
                <w:rFonts w:ascii="Calibri" w:hAnsi="Calibri"/>
                <w:sz w:val="20"/>
                <w:lang w:val="en-US" w:eastAsia="en-US" w:bidi="ar-SA"/>
              </w:rPr>
              <w:lastRenderedPageBreak/>
              <w:t>23</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15821500</w:t>
            </w:r>
          </w:p>
        </w:tc>
        <w:tc>
          <w:tcPr>
            <w:tcW w:w="926" w:type="dxa"/>
            <w:shd w:val="clear" w:color="auto" w:fill="auto"/>
          </w:tcPr>
          <w:p w:rsidR="00AB5C3C" w:rsidRPr="00FD7461" w:rsidRDefault="00AB5C3C" w:rsidP="00AB5C3C">
            <w:pPr>
              <w:rPr>
                <w:rFonts w:ascii="Sylfaen" w:hAnsi="Sylfaen"/>
                <w:sz w:val="20"/>
                <w:lang w:val="en-US" w:eastAsia="en-US" w:bidi="ar-SA"/>
              </w:rPr>
            </w:pPr>
            <w:r w:rsidRPr="00FD7461">
              <w:rPr>
                <w:rFonts w:ascii="Sylfaen" w:hAnsi="Sylfaen"/>
                <w:sz w:val="20"/>
                <w:lang w:val="en-US" w:eastAsia="en-US" w:bidi="ar-SA"/>
              </w:rPr>
              <w:t>печенье</w:t>
            </w: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18"/>
                <w:szCs w:val="18"/>
                <w:lang w:val="hy-AM" w:eastAsia="en-US" w:bidi="ar-SA"/>
              </w:rPr>
              <w:t>Молочный творог</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сахарница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долгоиграющий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готовый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Влажность</w:t>
            </w:r>
            <w:r w:rsidRPr="00FD7461">
              <w:rPr>
                <w:rFonts w:ascii="Arial AM" w:hAnsi="Arial AM"/>
                <w:color w:val="000000"/>
                <w:sz w:val="18"/>
                <w:szCs w:val="18"/>
                <w:lang w:val="hy-AM" w:eastAsia="en-US" w:bidi="ar-SA"/>
              </w:rPr>
              <w:t>3%</w:t>
            </w:r>
            <w:r w:rsidRPr="00FD7461">
              <w:rPr>
                <w:rFonts w:ascii="Sylfaen" w:hAnsi="Sylfaen" w:cs="Sylfaen"/>
                <w:color w:val="000000"/>
                <w:sz w:val="18"/>
                <w:szCs w:val="18"/>
                <w:lang w:val="hy-AM" w:eastAsia="en-US" w:bidi="ar-SA"/>
              </w:rPr>
              <w:t>от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w:t>
            </w:r>
            <w:r w:rsidRPr="00FD7461">
              <w:rPr>
                <w:rFonts w:ascii="Arial AM" w:hAnsi="Arial AM"/>
                <w:color w:val="000000"/>
                <w:sz w:val="18"/>
                <w:szCs w:val="18"/>
                <w:lang w:val="hy-AM" w:eastAsia="en-US" w:bidi="ar-SA"/>
              </w:rPr>
              <w:t>10%,</w:t>
            </w:r>
            <w:r w:rsidRPr="00FD7461">
              <w:rPr>
                <w:rFonts w:ascii="Sylfaen" w:hAnsi="Sylfaen" w:cs="Sylfaen"/>
                <w:color w:val="000000"/>
                <w:sz w:val="18"/>
                <w:szCs w:val="18"/>
                <w:lang w:val="hy-AM" w:eastAsia="en-US" w:bidi="ar-SA"/>
              </w:rPr>
              <w:t>без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основной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сахара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массивный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содержание</w:t>
            </w:r>
            <w:r w:rsidRPr="00FD7461">
              <w:rPr>
                <w:rFonts w:ascii="Arial AM" w:hAnsi="Arial AM"/>
                <w:color w:val="000000"/>
                <w:sz w:val="18"/>
                <w:szCs w:val="18"/>
                <w:lang w:val="hy-AM" w:eastAsia="en-US" w:bidi="ar-SA"/>
              </w:rPr>
              <w:t>- 20% -</w:t>
            </w:r>
            <w:r w:rsidRPr="00FD7461">
              <w:rPr>
                <w:rFonts w:ascii="Sylfaen" w:hAnsi="Sylfaen" w:cs="Sylfaen"/>
                <w:color w:val="000000"/>
                <w:sz w:val="18"/>
                <w:szCs w:val="18"/>
                <w:lang w:val="hy-AM" w:eastAsia="en-US" w:bidi="ar-SA"/>
              </w:rPr>
              <w:t>от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w:t>
            </w:r>
            <w:r w:rsidRPr="00FD7461">
              <w:rPr>
                <w:rFonts w:ascii="Arial AM" w:hAnsi="Arial AM"/>
                <w:color w:val="000000"/>
                <w:sz w:val="18"/>
                <w:szCs w:val="18"/>
                <w:lang w:val="hy-AM" w:eastAsia="en-US" w:bidi="ar-SA"/>
              </w:rPr>
              <w:t>27%,</w:t>
            </w:r>
            <w:r w:rsidRPr="00FD7461">
              <w:rPr>
                <w:rFonts w:ascii="Sylfaen" w:hAnsi="Sylfaen" w:cs="Sylfaen"/>
                <w:color w:val="000000"/>
                <w:sz w:val="18"/>
                <w:szCs w:val="18"/>
                <w:lang w:val="hy-AM" w:eastAsia="en-US" w:bidi="ar-SA"/>
              </w:rPr>
              <w:t>содержание жира</w:t>
            </w:r>
            <w:r w:rsidRPr="00FD7461">
              <w:rPr>
                <w:rFonts w:ascii="Arial AM" w:hAnsi="Arial AM"/>
                <w:color w:val="000000"/>
                <w:sz w:val="18"/>
                <w:szCs w:val="18"/>
                <w:lang w:val="hy-AM" w:eastAsia="en-US" w:bidi="ar-SA"/>
              </w:rPr>
              <w:t>3%</w:t>
            </w:r>
            <w:r w:rsidRPr="00FD7461">
              <w:rPr>
                <w:rFonts w:ascii="Sylfaen" w:hAnsi="Sylfaen" w:cs="Sylfaen"/>
                <w:color w:val="000000"/>
                <w:sz w:val="18"/>
                <w:szCs w:val="18"/>
                <w:lang w:val="hy-AM" w:eastAsia="en-US" w:bidi="ar-SA"/>
              </w:rPr>
              <w:t>от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w:t>
            </w:r>
            <w:r w:rsidRPr="00FD7461">
              <w:rPr>
                <w:rFonts w:ascii="Arial AM" w:hAnsi="Arial AM"/>
                <w:color w:val="000000"/>
                <w:sz w:val="18"/>
                <w:szCs w:val="18"/>
                <w:lang w:val="hy-AM" w:eastAsia="en-US" w:bidi="ar-SA"/>
              </w:rPr>
              <w:t>30%.</w:t>
            </w:r>
            <w:r w:rsidRPr="00FD7461">
              <w:rPr>
                <w:rFonts w:ascii="Sylfaen" w:hAnsi="Sylfaen" w:cs="Sylfaen"/>
                <w:color w:val="000000"/>
                <w:sz w:val="18"/>
                <w:szCs w:val="18"/>
                <w:lang w:val="hy-AM" w:eastAsia="en-US" w:bidi="ar-SA"/>
              </w:rPr>
              <w:t>Заводская упаковка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соответствующий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 маркировкой.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Право на участие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данный момент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чем</w:t>
            </w:r>
            <w:r w:rsidRPr="00FD7461">
              <w:rPr>
                <w:rFonts w:ascii="Arial AM" w:hAnsi="Arial AM"/>
                <w:color w:val="000000"/>
                <w:sz w:val="18"/>
                <w:szCs w:val="18"/>
                <w:lang w:val="hy-AM" w:eastAsia="en-US" w:bidi="ar-SA"/>
              </w:rPr>
              <w:t>90%</w:t>
            </w:r>
            <w:r w:rsidRPr="00FD7461">
              <w:rPr>
                <w:rFonts w:ascii="Tahoma" w:hAnsi="Tahoma" w:cs="Tahoma"/>
                <w:color w:val="000000"/>
                <w:sz w:val="18"/>
                <w:szCs w:val="18"/>
                <w:lang w:val="hy-AM" w:eastAsia="en-US" w:bidi="ar-SA"/>
              </w:rPr>
              <w:t>.</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ГОСТ:</w:t>
            </w:r>
            <w:r w:rsidRPr="00FD7461">
              <w:rPr>
                <w:rFonts w:ascii="Arial AM" w:hAnsi="Arial AM"/>
                <w:color w:val="000000"/>
                <w:sz w:val="18"/>
                <w:szCs w:val="18"/>
                <w:lang w:val="hy-AM" w:eastAsia="en-US" w:bidi="ar-SA"/>
              </w:rPr>
              <w:t>24901-89</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эквивалент.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 продукту</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общий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обязательный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этого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частично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Июль</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одобренный</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добавок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технологический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вспомогательный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средства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требования</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Август</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упаковки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 &lt;&lt;: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olor w:val="000000"/>
                <w:sz w:val="18"/>
                <w:szCs w:val="18"/>
                <w:lang w:val="hy-AM" w:eastAsia="en-US" w:bidi="ar-SA"/>
              </w:rPr>
              <w:t>&gt;&gt;:</w:t>
            </w:r>
            <w:r w:rsidRPr="00FD7461">
              <w:rPr>
                <w:rFonts w:ascii="Sylfaen" w:hAnsi="Sylfaen" w:cs="Sylfaen"/>
                <w:color w:val="000000"/>
                <w:sz w:val="18"/>
                <w:szCs w:val="18"/>
                <w:lang w:val="hy-AM" w:eastAsia="en-US" w:bidi="ar-SA"/>
              </w:rPr>
              <w:t>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закона</w:t>
            </w:r>
            <w:r w:rsidRPr="00FD7461">
              <w:rPr>
                <w:rFonts w:ascii="Arial AM" w:hAnsi="Arial AM"/>
                <w:color w:val="000000"/>
                <w:sz w:val="18"/>
                <w:szCs w:val="18"/>
                <w:lang w:val="hy-AM" w:eastAsia="en-US" w:bidi="ar-SA"/>
              </w:rPr>
              <w:t xml:space="preserve"> </w:t>
            </w:r>
            <w:r w:rsidRPr="00FD7461">
              <w:rPr>
                <w:rFonts w:ascii="Tahoma" w:hAnsi="Tahoma" w:cs="Tahoma"/>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читаемый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en-US" w:eastAsia="en-US" w:bidi="ar-SA"/>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1100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220 000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200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200</w:t>
            </w:r>
          </w:p>
        </w:tc>
        <w:tc>
          <w:tcPr>
            <w:tcW w:w="1362" w:type="dxa"/>
            <w:shd w:val="clear" w:color="auto" w:fill="auto"/>
          </w:tcPr>
          <w:p w:rsidR="00AB5C3C" w:rsidRPr="00FD7461" w:rsidRDefault="00AB5C3C" w:rsidP="00AB5C3C">
            <w:pPr>
              <w:rPr>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570"/>
        </w:trPr>
        <w:tc>
          <w:tcPr>
            <w:tcW w:w="709" w:type="dxa"/>
            <w:shd w:val="clear" w:color="auto" w:fill="auto"/>
          </w:tcPr>
          <w:p w:rsidR="00AB5C3C" w:rsidRPr="00FD7461" w:rsidRDefault="00AB5C3C" w:rsidP="00AB5C3C">
            <w:pPr>
              <w:rPr>
                <w:rFonts w:ascii="Calibri" w:hAnsi="Calibri"/>
                <w:sz w:val="20"/>
                <w:lang w:val="en-US" w:eastAsia="en-US" w:bidi="ar-SA"/>
              </w:rPr>
            </w:pPr>
            <w:r w:rsidRPr="00FD7461">
              <w:rPr>
                <w:rFonts w:ascii="Calibri" w:hAnsi="Calibri"/>
                <w:sz w:val="20"/>
                <w:lang w:val="en-US" w:eastAsia="en-US" w:bidi="ar-SA"/>
              </w:rPr>
              <w:t>24</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15842110</w:t>
            </w:r>
          </w:p>
        </w:tc>
        <w:tc>
          <w:tcPr>
            <w:tcW w:w="926"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20"/>
                <w:szCs w:val="20"/>
                <w:lang w:val="en-US" w:eastAsia="en-US" w:bidi="ar-SA"/>
              </w:rPr>
              <w:t>Конфеты</w:t>
            </w: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p w:rsidR="00AB5C3C" w:rsidRPr="00FD7461" w:rsidRDefault="00AB5C3C" w:rsidP="00AB5C3C">
            <w:pPr>
              <w:rPr>
                <w:rFonts w:ascii="Arial AM" w:hAnsi="Arial AM"/>
                <w:sz w:val="20"/>
                <w:lang w:val="hy-AM" w:eastAsia="en-US" w:bidi="ar-SA"/>
              </w:rPr>
            </w:pPr>
          </w:p>
          <w:p w:rsidR="00AB5C3C" w:rsidRPr="00FD7461" w:rsidRDefault="00AB5C3C" w:rsidP="00AB5C3C">
            <w:pPr>
              <w:rPr>
                <w:rFonts w:ascii="Arial AM" w:hAnsi="Arial AM"/>
                <w:sz w:val="20"/>
                <w:lang w:val="hy-AM" w:eastAsia="en-US" w:bidi="ar-SA"/>
              </w:rPr>
            </w:pPr>
          </w:p>
        </w:tc>
        <w:tc>
          <w:tcPr>
            <w:tcW w:w="5645" w:type="dxa"/>
            <w:shd w:val="clear" w:color="auto" w:fill="auto"/>
          </w:tcPr>
          <w:p w:rsidR="00AB5C3C" w:rsidRPr="00FD7461" w:rsidRDefault="00AB5C3C" w:rsidP="00AB5C3C">
            <w:pPr>
              <w:rPr>
                <w:sz w:val="20"/>
                <w:szCs w:val="20"/>
                <w:lang w:val="hy-AM" w:eastAsia="en-US" w:bidi="ar-SA"/>
              </w:rPr>
            </w:pPr>
            <w:r w:rsidRPr="00FD7461">
              <w:rPr>
                <w:rFonts w:ascii="Sylfaen" w:hAnsi="Sylfaen" w:cs="Sylfaen"/>
                <w:sz w:val="20"/>
                <w:szCs w:val="20"/>
                <w:lang w:val="hy-AM" w:eastAsia="en-US" w:bidi="ar-SA"/>
              </w:rPr>
              <w:t>Шоколадная глазурь</w:t>
            </w:r>
            <w:r w:rsidRPr="00FD7461">
              <w:rPr>
                <w:sz w:val="20"/>
                <w:szCs w:val="20"/>
                <w:lang w:val="hy-AM" w:eastAsia="en-US" w:bidi="ar-SA"/>
              </w:rPr>
              <w:t xml:space="preserve"> </w:t>
            </w:r>
            <w:r w:rsidRPr="00FD7461">
              <w:rPr>
                <w:rFonts w:ascii="Sylfaen" w:hAnsi="Sylfaen" w:cs="Sylfaen"/>
                <w:sz w:val="20"/>
                <w:szCs w:val="20"/>
                <w:lang w:val="hy-AM" w:eastAsia="en-US" w:bidi="ar-SA"/>
              </w:rPr>
              <w:t>конфеты</w:t>
            </w:r>
            <w:r w:rsidRPr="00FD7461">
              <w:rPr>
                <w:sz w:val="20"/>
                <w:szCs w:val="20"/>
                <w:lang w:val="hy-AM" w:eastAsia="en-US" w:bidi="ar-SA"/>
              </w:rPr>
              <w:t>.</w:t>
            </w:r>
            <w:r w:rsidRPr="00FD7461">
              <w:rPr>
                <w:rFonts w:ascii="Sylfaen" w:hAnsi="Sylfaen" w:cs="Sylfaen"/>
                <w:sz w:val="20"/>
                <w:szCs w:val="20"/>
                <w:lang w:val="hy-AM" w:eastAsia="en-US" w:bidi="ar-SA"/>
              </w:rPr>
              <w:t>Твердый</w:t>
            </w:r>
            <w:r w:rsidRPr="00FD7461">
              <w:rPr>
                <w:sz w:val="20"/>
                <w:szCs w:val="20"/>
                <w:lang w:val="hy-AM" w:eastAsia="en-US" w:bidi="ar-SA"/>
              </w:rPr>
              <w:t>,</w:t>
            </w:r>
            <w:r w:rsidRPr="00FD7461">
              <w:rPr>
                <w:rFonts w:ascii="Sylfaen" w:hAnsi="Sylfaen" w:cs="Sylfaen"/>
                <w:sz w:val="20"/>
                <w:szCs w:val="20"/>
                <w:lang w:val="hy-AM" w:eastAsia="en-US" w:bidi="ar-SA"/>
              </w:rPr>
              <w:t>однополый</w:t>
            </w:r>
            <w:r w:rsidRPr="00FD7461">
              <w:rPr>
                <w:sz w:val="20"/>
                <w:szCs w:val="20"/>
                <w:lang w:val="hy-AM" w:eastAsia="en-US" w:bidi="ar-SA"/>
              </w:rPr>
              <w:t>,</w:t>
            </w:r>
            <w:r w:rsidRPr="00FD7461">
              <w:rPr>
                <w:rFonts w:ascii="Sylfaen" w:hAnsi="Sylfaen" w:cs="Sylfaen"/>
                <w:sz w:val="20"/>
                <w:szCs w:val="20"/>
                <w:lang w:val="hy-AM" w:eastAsia="en-US" w:bidi="ar-SA"/>
              </w:rPr>
              <w:t>внешний</w:t>
            </w:r>
            <w:r w:rsidRPr="00FD7461">
              <w:rPr>
                <w:sz w:val="20"/>
                <w:szCs w:val="20"/>
                <w:lang w:val="hy-AM" w:eastAsia="en-US" w:bidi="ar-SA"/>
              </w:rPr>
              <w:t xml:space="preserve"> </w:t>
            </w:r>
            <w:r w:rsidRPr="00FD7461">
              <w:rPr>
                <w:rFonts w:ascii="Sylfaen" w:hAnsi="Sylfaen" w:cs="Sylfaen"/>
                <w:sz w:val="20"/>
                <w:szCs w:val="20"/>
                <w:lang w:val="hy-AM" w:eastAsia="en-US" w:bidi="ar-SA"/>
              </w:rPr>
              <w:t>поверхность</w:t>
            </w:r>
            <w:r w:rsidRPr="00FD7461">
              <w:rPr>
                <w:sz w:val="20"/>
                <w:szCs w:val="20"/>
                <w:lang w:val="hy-AM" w:eastAsia="en-US" w:bidi="ar-SA"/>
              </w:rPr>
              <w:t xml:space="preserve"> </w:t>
            </w:r>
            <w:r w:rsidRPr="00FD7461">
              <w:rPr>
                <w:rFonts w:ascii="Sylfaen" w:hAnsi="Sylfaen" w:cs="Sylfaen"/>
                <w:sz w:val="20"/>
                <w:szCs w:val="20"/>
                <w:lang w:val="hy-AM" w:eastAsia="en-US" w:bidi="ar-SA"/>
              </w:rPr>
              <w:t>блестящий</w:t>
            </w:r>
            <w:r w:rsidRPr="00FD7461">
              <w:rPr>
                <w:sz w:val="20"/>
                <w:szCs w:val="20"/>
                <w:lang w:val="hy-AM" w:eastAsia="en-US" w:bidi="ar-SA"/>
              </w:rPr>
              <w:t>,</w:t>
            </w:r>
            <w:r w:rsidRPr="00FD7461">
              <w:rPr>
                <w:rFonts w:ascii="Sylfaen" w:hAnsi="Sylfaen" w:cs="Sylfaen"/>
                <w:sz w:val="20"/>
                <w:szCs w:val="20"/>
                <w:lang w:val="hy-AM" w:eastAsia="en-US" w:bidi="ar-SA"/>
              </w:rPr>
              <w:t>будет перфорированный</w:t>
            </w:r>
            <w:r w:rsidRPr="00FD7461">
              <w:rPr>
                <w:sz w:val="20"/>
                <w:szCs w:val="20"/>
                <w:lang w:val="hy-AM" w:eastAsia="en-US" w:bidi="ar-SA"/>
              </w:rPr>
              <w:t xml:space="preserve"> </w:t>
            </w:r>
            <w:r w:rsidRPr="00FD7461">
              <w:rPr>
                <w:rFonts w:ascii="Sylfaen" w:hAnsi="Sylfaen" w:cs="Sylfaen"/>
                <w:sz w:val="20"/>
                <w:szCs w:val="20"/>
                <w:lang w:val="hy-AM" w:eastAsia="en-US" w:bidi="ar-SA"/>
              </w:rPr>
              <w:t>пустой</w:t>
            </w:r>
            <w:r w:rsidRPr="00FD7461">
              <w:rPr>
                <w:sz w:val="20"/>
                <w:szCs w:val="20"/>
                <w:lang w:val="hy-AM" w:eastAsia="en-US" w:bidi="ar-SA"/>
              </w:rPr>
              <w:t>,</w:t>
            </w:r>
            <w:r w:rsidRPr="00FD7461">
              <w:rPr>
                <w:rFonts w:ascii="Sylfaen" w:hAnsi="Sylfaen" w:cs="Sylfaen"/>
                <w:sz w:val="20"/>
                <w:szCs w:val="20"/>
                <w:lang w:val="hy-AM" w:eastAsia="en-US" w:bidi="ar-SA"/>
              </w:rPr>
              <w:t>форма</w:t>
            </w:r>
            <w:r w:rsidRPr="00FD7461">
              <w:rPr>
                <w:sz w:val="20"/>
                <w:szCs w:val="20"/>
                <w:lang w:val="hy-AM" w:eastAsia="en-US" w:bidi="ar-SA"/>
              </w:rPr>
              <w:t>,</w:t>
            </w:r>
            <w:r w:rsidRPr="00FD7461">
              <w:rPr>
                <w:rFonts w:ascii="Sylfaen" w:hAnsi="Sylfaen" w:cs="Sylfaen"/>
                <w:sz w:val="20"/>
                <w:szCs w:val="20"/>
                <w:lang w:val="hy-AM" w:eastAsia="en-US" w:bidi="ar-SA"/>
              </w:rPr>
              <w:t>вкус</w:t>
            </w:r>
            <w:r w:rsidRPr="00FD7461">
              <w:rPr>
                <w:sz w:val="20"/>
                <w:szCs w:val="20"/>
                <w:lang w:val="hy-AM" w:eastAsia="en-US" w:bidi="ar-SA"/>
              </w:rPr>
              <w:t xml:space="preserve"> </w:t>
            </w:r>
            <w:r w:rsidRPr="00FD7461">
              <w:rPr>
                <w:rFonts w:ascii="Sylfaen" w:hAnsi="Sylfaen" w:cs="Sylfaen"/>
                <w:sz w:val="20"/>
                <w:szCs w:val="20"/>
                <w:lang w:val="hy-AM" w:eastAsia="en-US" w:bidi="ar-SA"/>
              </w:rPr>
              <w:t>и:</w:t>
            </w:r>
            <w:r w:rsidRPr="00FD7461">
              <w:rPr>
                <w:sz w:val="20"/>
                <w:szCs w:val="20"/>
                <w:lang w:val="hy-AM" w:eastAsia="en-US" w:bidi="ar-SA"/>
              </w:rPr>
              <w:t xml:space="preserve"> </w:t>
            </w:r>
            <w:r w:rsidRPr="00FD7461">
              <w:rPr>
                <w:rFonts w:ascii="Sylfaen" w:hAnsi="Sylfaen" w:cs="Sylfaen"/>
                <w:sz w:val="20"/>
                <w:szCs w:val="20"/>
                <w:lang w:val="hy-AM" w:eastAsia="en-US" w:bidi="ar-SA"/>
              </w:rPr>
              <w:t>запах</w:t>
            </w:r>
            <w:r w:rsidRPr="00FD7461">
              <w:rPr>
                <w:sz w:val="20"/>
                <w:szCs w:val="20"/>
                <w:lang w:val="hy-AM" w:eastAsia="en-US" w:bidi="ar-SA"/>
              </w:rPr>
              <w:t>``</w:t>
            </w:r>
            <w:r w:rsidRPr="00FD7461">
              <w:rPr>
                <w:rFonts w:ascii="Sylfaen" w:hAnsi="Sylfaen" w:cs="Sylfaen"/>
                <w:sz w:val="20"/>
                <w:szCs w:val="20"/>
                <w:lang w:val="hy-AM" w:eastAsia="en-US" w:bidi="ar-SA"/>
              </w:rPr>
              <w:t>соответствующий</w:t>
            </w:r>
            <w:r w:rsidRPr="00FD7461">
              <w:rPr>
                <w:sz w:val="20"/>
                <w:szCs w:val="20"/>
                <w:lang w:val="hy-AM" w:eastAsia="en-US" w:bidi="ar-SA"/>
              </w:rPr>
              <w:t xml:space="preserve"> </w:t>
            </w:r>
            <w:r w:rsidRPr="00FD7461">
              <w:rPr>
                <w:rFonts w:ascii="Sylfaen" w:hAnsi="Sylfaen" w:cs="Sylfaen"/>
                <w:sz w:val="20"/>
                <w:szCs w:val="20"/>
                <w:lang w:val="hy-AM" w:eastAsia="en-US" w:bidi="ar-SA"/>
              </w:rPr>
              <w:t>рецепта</w:t>
            </w:r>
            <w:r w:rsidRPr="00FD7461">
              <w:rPr>
                <w:sz w:val="20"/>
                <w:szCs w:val="20"/>
                <w:lang w:val="hy-AM" w:eastAsia="en-US" w:bidi="ar-SA"/>
              </w:rPr>
              <w:t xml:space="preserve"> </w:t>
            </w:r>
            <w:r w:rsidRPr="00FD7461">
              <w:rPr>
                <w:rFonts w:ascii="Sylfaen" w:hAnsi="Sylfaen" w:cs="Sylfaen"/>
                <w:sz w:val="20"/>
                <w:szCs w:val="20"/>
                <w:lang w:val="hy-AM" w:eastAsia="en-US" w:bidi="ar-SA"/>
              </w:rPr>
              <w:t>и:</w:t>
            </w:r>
            <w:r w:rsidRPr="00FD7461">
              <w:rPr>
                <w:sz w:val="20"/>
                <w:szCs w:val="20"/>
                <w:lang w:val="hy-AM" w:eastAsia="en-US" w:bidi="ar-SA"/>
              </w:rPr>
              <w:t xml:space="preserve"> </w:t>
            </w:r>
            <w:r w:rsidRPr="00FD7461">
              <w:rPr>
                <w:rFonts w:ascii="Sylfaen" w:hAnsi="Sylfaen" w:cs="Sylfaen"/>
                <w:sz w:val="20"/>
                <w:szCs w:val="20"/>
                <w:lang w:val="hy-AM" w:eastAsia="en-US" w:bidi="ar-SA"/>
              </w:rPr>
              <w:t>технологический</w:t>
            </w:r>
            <w:r w:rsidRPr="00FD7461">
              <w:rPr>
                <w:sz w:val="20"/>
                <w:szCs w:val="20"/>
                <w:lang w:val="hy-AM" w:eastAsia="en-US" w:bidi="ar-SA"/>
              </w:rPr>
              <w:t xml:space="preserve"> </w:t>
            </w:r>
            <w:r w:rsidRPr="00FD7461">
              <w:rPr>
                <w:rFonts w:ascii="Sylfaen" w:hAnsi="Sylfaen" w:cs="Sylfaen"/>
                <w:sz w:val="20"/>
                <w:szCs w:val="20"/>
                <w:lang w:val="hy-AM" w:eastAsia="en-US" w:bidi="ar-SA"/>
              </w:rPr>
              <w:t>обучения</w:t>
            </w:r>
            <w:r w:rsidRPr="00FD7461">
              <w:rPr>
                <w:sz w:val="20"/>
                <w:szCs w:val="20"/>
                <w:lang w:val="hy-AM" w:eastAsia="en-US" w:bidi="ar-SA"/>
              </w:rPr>
              <w:t>,</w:t>
            </w:r>
            <w:r w:rsidRPr="00FD7461">
              <w:rPr>
                <w:rFonts w:ascii="Sylfaen" w:hAnsi="Sylfaen" w:cs="Sylfaen"/>
                <w:sz w:val="20"/>
                <w:szCs w:val="20"/>
                <w:lang w:val="hy-AM" w:eastAsia="en-US" w:bidi="ar-SA"/>
              </w:rPr>
              <w:t>шлифование</w:t>
            </w:r>
            <w:r w:rsidRPr="00FD7461">
              <w:rPr>
                <w:sz w:val="20"/>
                <w:szCs w:val="20"/>
                <w:lang w:val="hy-AM" w:eastAsia="en-US" w:bidi="ar-SA"/>
              </w:rPr>
              <w:t xml:space="preserve"> </w:t>
            </w:r>
            <w:r w:rsidRPr="00FD7461">
              <w:rPr>
                <w:rFonts w:ascii="Sylfaen" w:hAnsi="Sylfaen" w:cs="Sylfaen"/>
                <w:sz w:val="20"/>
                <w:szCs w:val="20"/>
                <w:lang w:val="hy-AM" w:eastAsia="en-US" w:bidi="ar-SA"/>
              </w:rPr>
              <w:t>степень</w:t>
            </w:r>
            <w:r w:rsidRPr="00FD7461">
              <w:rPr>
                <w:sz w:val="20"/>
                <w:szCs w:val="20"/>
                <w:lang w:val="hy-AM" w:eastAsia="en-US" w:bidi="ar-SA"/>
              </w:rPr>
              <w:t>92%-</w:t>
            </w:r>
            <w:r w:rsidRPr="00FD7461">
              <w:rPr>
                <w:rFonts w:ascii="Sylfaen" w:hAnsi="Sylfaen" w:cs="Sylfaen"/>
                <w:sz w:val="20"/>
                <w:szCs w:val="20"/>
                <w:lang w:val="hy-AM" w:eastAsia="en-US" w:bidi="ar-SA"/>
              </w:rPr>
              <w:t>от</w:t>
            </w:r>
            <w:r w:rsidRPr="00FD7461">
              <w:rPr>
                <w:sz w:val="20"/>
                <w:szCs w:val="20"/>
                <w:lang w:val="hy-AM" w:eastAsia="en-US" w:bidi="ar-SA"/>
              </w:rPr>
              <w:t xml:space="preserve"> </w:t>
            </w:r>
            <w:r w:rsidRPr="00FD7461">
              <w:rPr>
                <w:rFonts w:ascii="Sylfaen" w:hAnsi="Sylfaen" w:cs="Sylfaen"/>
                <w:sz w:val="20"/>
                <w:szCs w:val="20"/>
                <w:lang w:val="hy-AM" w:eastAsia="en-US" w:bidi="ar-SA"/>
              </w:rPr>
              <w:t>нет</w:t>
            </w:r>
            <w:r w:rsidRPr="00FD7461">
              <w:rPr>
                <w:sz w:val="20"/>
                <w:szCs w:val="20"/>
                <w:lang w:val="hy-AM" w:eastAsia="en-US" w:bidi="ar-SA"/>
              </w:rPr>
              <w:t xml:space="preserve"> </w:t>
            </w:r>
            <w:r w:rsidRPr="00FD7461">
              <w:rPr>
                <w:rFonts w:ascii="Sylfaen" w:hAnsi="Sylfaen" w:cs="Sylfaen"/>
                <w:sz w:val="20"/>
                <w:szCs w:val="20"/>
                <w:lang w:val="hy-AM" w:eastAsia="en-US" w:bidi="ar-SA"/>
              </w:rPr>
              <w:t>меньше</w:t>
            </w:r>
            <w:r w:rsidRPr="00FD7461">
              <w:rPr>
                <w:sz w:val="20"/>
                <w:szCs w:val="20"/>
                <w:lang w:val="hy-AM" w:eastAsia="en-US" w:bidi="ar-SA"/>
              </w:rPr>
              <w:t>,</w:t>
            </w:r>
            <w:r w:rsidRPr="00FD7461">
              <w:rPr>
                <w:rFonts w:ascii="Sylfaen" w:hAnsi="Sylfaen" w:cs="Sylfaen"/>
                <w:sz w:val="20"/>
                <w:szCs w:val="20"/>
                <w:lang w:val="hy-AM" w:eastAsia="en-US" w:bidi="ar-SA"/>
              </w:rPr>
              <w:t>основной</w:t>
            </w:r>
            <w:r w:rsidRPr="00FD7461">
              <w:rPr>
                <w:sz w:val="20"/>
                <w:szCs w:val="20"/>
                <w:lang w:val="hy-AM" w:eastAsia="en-US" w:bidi="ar-SA"/>
              </w:rPr>
              <w:t xml:space="preserve"> </w:t>
            </w:r>
            <w:r w:rsidRPr="00FD7461">
              <w:rPr>
                <w:rFonts w:ascii="Sylfaen" w:hAnsi="Sylfaen" w:cs="Sylfaen"/>
                <w:sz w:val="20"/>
                <w:szCs w:val="20"/>
                <w:lang w:val="hy-AM" w:eastAsia="en-US" w:bidi="ar-SA"/>
              </w:rPr>
              <w:t>массивный</w:t>
            </w:r>
            <w:r w:rsidRPr="00FD7461">
              <w:rPr>
                <w:sz w:val="20"/>
                <w:szCs w:val="20"/>
                <w:lang w:val="hy-AM" w:eastAsia="en-US" w:bidi="ar-SA"/>
              </w:rPr>
              <w:t xml:space="preserve"> </w:t>
            </w:r>
            <w:r w:rsidRPr="00FD7461">
              <w:rPr>
                <w:rFonts w:ascii="Sylfaen" w:hAnsi="Sylfaen" w:cs="Sylfaen"/>
                <w:sz w:val="20"/>
                <w:szCs w:val="20"/>
                <w:lang w:val="hy-AM" w:eastAsia="en-US" w:bidi="ar-SA"/>
              </w:rPr>
              <w:t>часть</w:t>
            </w:r>
            <w:r w:rsidRPr="00FD7461">
              <w:rPr>
                <w:sz w:val="20"/>
                <w:szCs w:val="20"/>
                <w:lang w:val="hy-AM" w:eastAsia="en-US" w:bidi="ar-SA"/>
              </w:rPr>
              <w:t>- 20%</w:t>
            </w:r>
            <w:r w:rsidRPr="00FD7461">
              <w:rPr>
                <w:rFonts w:ascii="Sylfaen" w:hAnsi="Sylfaen" w:cs="Sylfaen"/>
                <w:sz w:val="20"/>
                <w:szCs w:val="20"/>
                <w:lang w:val="hy-AM" w:eastAsia="en-US" w:bidi="ar-SA"/>
              </w:rPr>
              <w:t>от</w:t>
            </w:r>
            <w:r w:rsidRPr="00FD7461">
              <w:rPr>
                <w:sz w:val="20"/>
                <w:szCs w:val="20"/>
                <w:lang w:val="hy-AM" w:eastAsia="en-US" w:bidi="ar-SA"/>
              </w:rPr>
              <w:t xml:space="preserve"> </w:t>
            </w:r>
            <w:r w:rsidRPr="00FD7461">
              <w:rPr>
                <w:rFonts w:ascii="Sylfaen" w:hAnsi="Sylfaen" w:cs="Sylfaen"/>
                <w:sz w:val="20"/>
                <w:szCs w:val="20"/>
                <w:lang w:val="hy-AM" w:eastAsia="en-US" w:bidi="ar-SA"/>
              </w:rPr>
              <w:t>нет</w:t>
            </w:r>
            <w:r w:rsidRPr="00FD7461">
              <w:rPr>
                <w:sz w:val="20"/>
                <w:szCs w:val="20"/>
                <w:lang w:val="hy-AM" w:eastAsia="en-US" w:bidi="ar-SA"/>
              </w:rPr>
              <w:t xml:space="preserve"> </w:t>
            </w:r>
            <w:r w:rsidRPr="00FD7461">
              <w:rPr>
                <w:rFonts w:ascii="Sylfaen" w:hAnsi="Sylfaen" w:cs="Sylfaen"/>
                <w:sz w:val="20"/>
                <w:szCs w:val="20"/>
                <w:lang w:val="hy-AM" w:eastAsia="en-US" w:bidi="ar-SA"/>
              </w:rPr>
              <w:t>меньше</w:t>
            </w:r>
            <w:r w:rsidRPr="00FD7461">
              <w:rPr>
                <w:sz w:val="20"/>
                <w:szCs w:val="20"/>
                <w:lang w:val="hy-AM" w:eastAsia="en-US" w:bidi="ar-SA"/>
              </w:rPr>
              <w:t>,</w:t>
            </w:r>
            <w:r w:rsidRPr="00FD7461">
              <w:rPr>
                <w:rFonts w:ascii="Sylfaen" w:hAnsi="Sylfaen" w:cs="Sylfaen"/>
                <w:sz w:val="20"/>
                <w:szCs w:val="20"/>
                <w:lang w:val="hy-AM" w:eastAsia="en-US" w:bidi="ar-SA"/>
              </w:rPr>
              <w:t>по меньшей мере</w:t>
            </w:r>
            <w:r w:rsidRPr="00FD7461">
              <w:rPr>
                <w:sz w:val="20"/>
                <w:szCs w:val="20"/>
                <w:lang w:val="hy-AM" w:eastAsia="en-US" w:bidi="ar-SA"/>
              </w:rPr>
              <w:t>15:00</w:t>
            </w:r>
            <w:r w:rsidRPr="00FD7461">
              <w:rPr>
                <w:rFonts w:ascii="Sylfaen" w:hAnsi="Sylfaen" w:cs="Sylfaen"/>
                <w:sz w:val="20"/>
                <w:szCs w:val="20"/>
                <w:lang w:val="hy-AM" w:eastAsia="en-US" w:bidi="ar-SA"/>
              </w:rPr>
              <w:t>с:</w:t>
            </w:r>
            <w:r w:rsidRPr="00FD7461">
              <w:rPr>
                <w:sz w:val="20"/>
                <w:szCs w:val="20"/>
                <w:lang w:val="hy-AM" w:eastAsia="en-US" w:bidi="ar-SA"/>
              </w:rPr>
              <w:t xml:space="preserve"> </w:t>
            </w:r>
            <w:r w:rsidRPr="00FD7461">
              <w:rPr>
                <w:rFonts w:ascii="Sylfaen" w:hAnsi="Sylfaen" w:cs="Sylfaen"/>
                <w:sz w:val="20"/>
                <w:szCs w:val="20"/>
                <w:lang w:val="hy-AM" w:eastAsia="en-US" w:bidi="ar-SA"/>
              </w:rPr>
              <w:t>с фильтром.</w:t>
            </w:r>
            <w:r w:rsidRPr="00FD7461">
              <w:rPr>
                <w:sz w:val="20"/>
                <w:szCs w:val="20"/>
                <w:lang w:val="hy-AM" w:eastAsia="en-US" w:bidi="ar-SA"/>
              </w:rPr>
              <w:t xml:space="preserve"> </w:t>
            </w:r>
            <w:r w:rsidRPr="00FD7461">
              <w:rPr>
                <w:rFonts w:ascii="Sylfaen" w:hAnsi="Sylfaen" w:cs="Sylfaen"/>
                <w:sz w:val="20"/>
                <w:szCs w:val="20"/>
                <w:lang w:val="hy-AM" w:eastAsia="en-US" w:bidi="ar-SA"/>
              </w:rPr>
              <w:t>Какао</w:t>
            </w:r>
            <w:r w:rsidRPr="00FD7461">
              <w:rPr>
                <w:sz w:val="20"/>
                <w:szCs w:val="20"/>
                <w:lang w:val="hy-AM" w:eastAsia="en-US" w:bidi="ar-SA"/>
              </w:rPr>
              <w:t xml:space="preserve"> </w:t>
            </w:r>
            <w:r w:rsidRPr="00FD7461">
              <w:rPr>
                <w:rFonts w:ascii="Sylfaen" w:hAnsi="Sylfaen" w:cs="Sylfaen"/>
                <w:sz w:val="20"/>
                <w:szCs w:val="20"/>
                <w:lang w:val="hy-AM" w:eastAsia="en-US" w:bidi="ar-SA"/>
              </w:rPr>
              <w:t>молока</w:t>
            </w:r>
            <w:r w:rsidRPr="00FD7461">
              <w:rPr>
                <w:sz w:val="20"/>
                <w:szCs w:val="20"/>
                <w:lang w:val="hy-AM" w:eastAsia="en-US" w:bidi="ar-SA"/>
              </w:rPr>
              <w:t xml:space="preserve"> </w:t>
            </w:r>
            <w:r w:rsidRPr="00FD7461">
              <w:rPr>
                <w:rFonts w:ascii="Sylfaen" w:hAnsi="Sylfaen" w:cs="Sylfaen"/>
                <w:sz w:val="20"/>
                <w:szCs w:val="20"/>
                <w:lang w:val="hy-AM" w:eastAsia="en-US" w:bidi="ar-SA"/>
              </w:rPr>
              <w:t>и:</w:t>
            </w:r>
            <w:r w:rsidRPr="00FD7461">
              <w:rPr>
                <w:sz w:val="20"/>
                <w:szCs w:val="20"/>
                <w:lang w:val="hy-AM" w:eastAsia="en-US" w:bidi="ar-SA"/>
              </w:rPr>
              <w:t xml:space="preserve"> </w:t>
            </w:r>
            <w:r w:rsidRPr="00FD7461">
              <w:rPr>
                <w:rFonts w:ascii="Sylfaen" w:hAnsi="Sylfaen" w:cs="Sylfaen"/>
                <w:sz w:val="20"/>
                <w:szCs w:val="20"/>
                <w:lang w:val="hy-AM" w:eastAsia="en-US" w:bidi="ar-SA"/>
              </w:rPr>
              <w:t>какао</w:t>
            </w:r>
            <w:r w:rsidRPr="00FD7461">
              <w:rPr>
                <w:sz w:val="20"/>
                <w:szCs w:val="20"/>
                <w:lang w:val="hy-AM" w:eastAsia="en-US" w:bidi="ar-SA"/>
              </w:rPr>
              <w:t xml:space="preserve"> </w:t>
            </w:r>
            <w:r w:rsidRPr="00FD7461">
              <w:rPr>
                <w:rFonts w:ascii="Sylfaen" w:hAnsi="Sylfaen" w:cs="Sylfaen"/>
                <w:sz w:val="20"/>
                <w:szCs w:val="20"/>
                <w:lang w:val="hy-AM" w:eastAsia="en-US" w:bidi="ar-SA"/>
              </w:rPr>
              <w:lastRenderedPageBreak/>
              <w:t>нефти</w:t>
            </w:r>
            <w:r w:rsidRPr="00FD7461">
              <w:rPr>
                <w:sz w:val="20"/>
                <w:szCs w:val="20"/>
                <w:lang w:val="hy-AM" w:eastAsia="en-US" w:bidi="ar-SA"/>
              </w:rPr>
              <w:t xml:space="preserve"> </w:t>
            </w:r>
            <w:r w:rsidRPr="00FD7461">
              <w:rPr>
                <w:rFonts w:ascii="Sylfaen" w:hAnsi="Sylfaen" w:cs="Sylfaen"/>
                <w:sz w:val="20"/>
                <w:szCs w:val="20"/>
                <w:lang w:val="hy-AM" w:eastAsia="en-US" w:bidi="ar-SA"/>
              </w:rPr>
              <w:t>с содержанием</w:t>
            </w:r>
            <w:r w:rsidRPr="00FD7461">
              <w:rPr>
                <w:sz w:val="20"/>
                <w:szCs w:val="20"/>
                <w:lang w:val="hy-AM" w:eastAsia="en-US" w:bidi="ar-SA"/>
              </w:rPr>
              <w:t xml:space="preserve">:  </w:t>
            </w:r>
            <w:r w:rsidRPr="00FD7461">
              <w:rPr>
                <w:rFonts w:ascii="Sylfaen" w:hAnsi="Sylfaen" w:cs="Sylfaen"/>
                <w:sz w:val="20"/>
                <w:szCs w:val="20"/>
                <w:lang w:val="hy-AM" w:eastAsia="en-US" w:bidi="ar-SA"/>
              </w:rPr>
              <w:t>Зависимый</w:t>
            </w:r>
            <w:r w:rsidRPr="00FD7461">
              <w:rPr>
                <w:sz w:val="20"/>
                <w:szCs w:val="20"/>
                <w:lang w:val="hy-AM" w:eastAsia="en-US" w:bidi="ar-SA"/>
              </w:rPr>
              <w:t xml:space="preserve"> </w:t>
            </w:r>
            <w:r w:rsidRPr="00FD7461">
              <w:rPr>
                <w:rFonts w:ascii="Sylfaen" w:hAnsi="Sylfaen" w:cs="Sylfaen"/>
                <w:sz w:val="20"/>
                <w:szCs w:val="20"/>
                <w:lang w:val="hy-AM" w:eastAsia="en-US" w:bidi="ar-SA"/>
              </w:rPr>
              <w:t>конфетти</w:t>
            </w:r>
            <w:r w:rsidRPr="00FD7461">
              <w:rPr>
                <w:sz w:val="20"/>
                <w:szCs w:val="20"/>
                <w:lang w:val="hy-AM" w:eastAsia="en-US" w:bidi="ar-SA"/>
              </w:rPr>
              <w:t xml:space="preserve"> </w:t>
            </w:r>
            <w:r w:rsidRPr="00FD7461">
              <w:rPr>
                <w:rFonts w:ascii="Sylfaen" w:hAnsi="Sylfaen" w:cs="Sylfaen"/>
                <w:sz w:val="20"/>
                <w:szCs w:val="20"/>
                <w:lang w:val="hy-AM" w:eastAsia="en-US" w:bidi="ar-SA"/>
              </w:rPr>
              <w:t>типа</w:t>
            </w:r>
            <w:r w:rsidRPr="00FD7461">
              <w:rPr>
                <w:sz w:val="20"/>
                <w:szCs w:val="20"/>
                <w:lang w:val="hy-AM" w:eastAsia="en-US" w:bidi="ar-SA"/>
              </w:rPr>
              <w:t>``</w:t>
            </w:r>
            <w:r w:rsidRPr="00FD7461">
              <w:rPr>
                <w:rFonts w:ascii="Sylfaen" w:hAnsi="Sylfaen" w:cs="Sylfaen"/>
                <w:sz w:val="20"/>
                <w:szCs w:val="20"/>
                <w:lang w:val="hy-AM" w:eastAsia="en-US" w:bidi="ar-SA"/>
              </w:rPr>
              <w:t>влаги</w:t>
            </w:r>
            <w:r w:rsidRPr="00FD7461">
              <w:rPr>
                <w:sz w:val="20"/>
                <w:szCs w:val="20"/>
                <w:lang w:val="hy-AM" w:eastAsia="en-US" w:bidi="ar-SA"/>
              </w:rPr>
              <w:t xml:space="preserve"> </w:t>
            </w:r>
            <w:r w:rsidRPr="00FD7461">
              <w:rPr>
                <w:rFonts w:ascii="Sylfaen" w:hAnsi="Sylfaen" w:cs="Sylfaen"/>
                <w:sz w:val="20"/>
                <w:szCs w:val="20"/>
                <w:lang w:val="hy-AM" w:eastAsia="en-US" w:bidi="ar-SA"/>
              </w:rPr>
              <w:t>массивный</w:t>
            </w:r>
            <w:r w:rsidRPr="00FD7461">
              <w:rPr>
                <w:sz w:val="20"/>
                <w:szCs w:val="20"/>
                <w:lang w:val="hy-AM" w:eastAsia="en-US" w:bidi="ar-SA"/>
              </w:rPr>
              <w:t xml:space="preserve"> </w:t>
            </w:r>
            <w:r w:rsidRPr="00FD7461">
              <w:rPr>
                <w:rFonts w:ascii="Sylfaen" w:hAnsi="Sylfaen" w:cs="Sylfaen"/>
                <w:sz w:val="20"/>
                <w:szCs w:val="20"/>
                <w:lang w:val="hy-AM" w:eastAsia="en-US" w:bidi="ar-SA"/>
              </w:rPr>
              <w:t>часть</w:t>
            </w:r>
            <w:r w:rsidRPr="00FD7461">
              <w:rPr>
                <w:sz w:val="20"/>
                <w:szCs w:val="20"/>
                <w:lang w:val="hy-AM" w:eastAsia="en-US" w:bidi="ar-SA"/>
              </w:rPr>
              <w:t>4-25%</w:t>
            </w:r>
            <w:r w:rsidRPr="00FD7461">
              <w:rPr>
                <w:rFonts w:ascii="Sylfaen" w:hAnsi="Sylfaen" w:cs="Sylfaen"/>
                <w:sz w:val="20"/>
                <w:szCs w:val="20"/>
                <w:lang w:val="hy-AM" w:eastAsia="en-US" w:bidi="ar-SA"/>
              </w:rPr>
              <w:t>от</w:t>
            </w:r>
            <w:r w:rsidRPr="00FD7461">
              <w:rPr>
                <w:sz w:val="20"/>
                <w:szCs w:val="20"/>
                <w:lang w:val="hy-AM" w:eastAsia="en-US" w:bidi="ar-SA"/>
              </w:rPr>
              <w:t xml:space="preserve"> </w:t>
            </w:r>
            <w:r w:rsidRPr="00FD7461">
              <w:rPr>
                <w:rFonts w:ascii="Sylfaen" w:hAnsi="Sylfaen" w:cs="Sylfaen"/>
                <w:sz w:val="20"/>
                <w:szCs w:val="20"/>
                <w:lang w:val="hy-AM" w:eastAsia="en-US" w:bidi="ar-SA"/>
              </w:rPr>
              <w:t>нет</w:t>
            </w:r>
            <w:r w:rsidRPr="00FD7461">
              <w:rPr>
                <w:sz w:val="20"/>
                <w:szCs w:val="20"/>
                <w:lang w:val="hy-AM" w:eastAsia="en-US" w:bidi="ar-SA"/>
              </w:rPr>
              <w:t xml:space="preserve"> </w:t>
            </w:r>
            <w:r w:rsidRPr="00FD7461">
              <w:rPr>
                <w:rFonts w:ascii="Sylfaen" w:hAnsi="Sylfaen" w:cs="Sylfaen"/>
                <w:sz w:val="20"/>
                <w:szCs w:val="20"/>
                <w:lang w:val="hy-AM" w:eastAsia="en-US" w:bidi="ar-SA"/>
              </w:rPr>
              <w:t>более</w:t>
            </w:r>
            <w:r w:rsidRPr="00FD7461">
              <w:rPr>
                <w:sz w:val="20"/>
                <w:szCs w:val="20"/>
                <w:lang w:val="hy-AM" w:eastAsia="en-US" w:bidi="ar-SA"/>
              </w:rPr>
              <w:t>,</w:t>
            </w:r>
            <w:r w:rsidRPr="00FD7461">
              <w:rPr>
                <w:rFonts w:ascii="Sylfaen" w:hAnsi="Sylfaen" w:cs="Sylfaen"/>
                <w:sz w:val="20"/>
                <w:szCs w:val="20"/>
                <w:lang w:val="hy-AM" w:eastAsia="en-US" w:bidi="ar-SA"/>
              </w:rPr>
              <w:t>упаковка</w:t>
            </w:r>
            <w:r w:rsidRPr="00FD7461">
              <w:rPr>
                <w:sz w:val="20"/>
                <w:szCs w:val="20"/>
                <w:lang w:val="hy-AM" w:eastAsia="en-US" w:bidi="ar-SA"/>
              </w:rPr>
              <w:t>``</w:t>
            </w:r>
            <w:r w:rsidRPr="00FD7461">
              <w:rPr>
                <w:rFonts w:ascii="Sylfaen" w:hAnsi="Sylfaen" w:cs="Sylfaen"/>
                <w:sz w:val="20"/>
                <w:szCs w:val="20"/>
                <w:lang w:val="hy-AM" w:eastAsia="en-US" w:bidi="ar-SA"/>
              </w:rPr>
              <w:t>из картона</w:t>
            </w:r>
            <w:r w:rsidRPr="00FD7461">
              <w:rPr>
                <w:sz w:val="20"/>
                <w:szCs w:val="20"/>
                <w:lang w:val="hy-AM" w:eastAsia="en-US" w:bidi="ar-SA"/>
              </w:rPr>
              <w:t>,</w:t>
            </w:r>
            <w:r w:rsidRPr="00FD7461">
              <w:rPr>
                <w:rFonts w:ascii="Sylfaen" w:hAnsi="Sylfaen" w:cs="Sylfaen"/>
                <w:sz w:val="20"/>
                <w:szCs w:val="20"/>
                <w:lang w:val="hy-AM" w:eastAsia="en-US" w:bidi="ar-SA"/>
              </w:rPr>
              <w:t>из фольги</w:t>
            </w:r>
            <w:r w:rsidRPr="00FD7461">
              <w:rPr>
                <w:sz w:val="20"/>
                <w:szCs w:val="20"/>
                <w:lang w:val="hy-AM" w:eastAsia="en-US" w:bidi="ar-SA"/>
              </w:rPr>
              <w:t xml:space="preserve">  </w:t>
            </w:r>
            <w:r w:rsidRPr="00FD7461">
              <w:rPr>
                <w:rFonts w:ascii="Sylfaen" w:hAnsi="Sylfaen" w:cs="Sylfaen"/>
                <w:sz w:val="20"/>
                <w:szCs w:val="20"/>
                <w:lang w:val="hy-AM" w:eastAsia="en-US" w:bidi="ar-SA"/>
              </w:rPr>
              <w:t>в</w:t>
            </w:r>
            <w:r w:rsidRPr="00FD7461">
              <w:rPr>
                <w:sz w:val="20"/>
                <w:szCs w:val="20"/>
                <w:lang w:val="hy-AM" w:eastAsia="en-US" w:bidi="ar-SA"/>
              </w:rPr>
              <w:t xml:space="preserve"> </w:t>
            </w:r>
            <w:r w:rsidRPr="00FD7461">
              <w:rPr>
                <w:rFonts w:ascii="Sylfaen" w:hAnsi="Sylfaen" w:cs="Sylfaen"/>
                <w:sz w:val="20"/>
                <w:szCs w:val="20"/>
                <w:lang w:val="hy-AM" w:eastAsia="en-US" w:bidi="ar-SA"/>
              </w:rPr>
              <w:t>завернутый</w:t>
            </w:r>
            <w:r w:rsidRPr="00FD7461">
              <w:rPr>
                <w:sz w:val="20"/>
                <w:szCs w:val="20"/>
                <w:lang w:val="hy-AM" w:eastAsia="en-US" w:bidi="ar-SA"/>
              </w:rPr>
              <w:t>``</w:t>
            </w:r>
            <w:r w:rsidRPr="00FD7461">
              <w:rPr>
                <w:rFonts w:ascii="Sylfaen" w:hAnsi="Sylfaen" w:cs="Sylfaen"/>
                <w:sz w:val="20"/>
                <w:szCs w:val="20"/>
                <w:lang w:val="hy-AM" w:eastAsia="en-US" w:bidi="ar-SA"/>
              </w:rPr>
              <w:t>особый</w:t>
            </w:r>
            <w:r w:rsidRPr="00FD7461">
              <w:rPr>
                <w:sz w:val="20"/>
                <w:szCs w:val="20"/>
                <w:lang w:val="hy-AM" w:eastAsia="en-US" w:bidi="ar-SA"/>
              </w:rPr>
              <w:t>,</w:t>
            </w:r>
            <w:r w:rsidRPr="00FD7461">
              <w:rPr>
                <w:rFonts w:ascii="Sylfaen" w:hAnsi="Sylfaen" w:cs="Sylfaen"/>
                <w:sz w:val="20"/>
                <w:szCs w:val="20"/>
                <w:lang w:val="hy-AM" w:eastAsia="en-US" w:bidi="ar-SA"/>
              </w:rPr>
              <w:t>Единообразие</w:t>
            </w:r>
            <w:r w:rsidRPr="00FD7461">
              <w:rPr>
                <w:sz w:val="20"/>
                <w:szCs w:val="20"/>
                <w:lang w:val="hy-AM" w:eastAsia="en-US" w:bidi="ar-SA"/>
              </w:rPr>
              <w:t xml:space="preserve"> </w:t>
            </w:r>
            <w:r w:rsidRPr="00FD7461">
              <w:rPr>
                <w:rFonts w:ascii="Sylfaen" w:hAnsi="Sylfaen" w:cs="Sylfaen"/>
                <w:sz w:val="20"/>
                <w:szCs w:val="20"/>
                <w:lang w:val="hy-AM" w:eastAsia="en-US" w:bidi="ar-SA"/>
              </w:rPr>
              <w:t>период</w:t>
            </w:r>
            <w:r w:rsidRPr="00FD7461">
              <w:rPr>
                <w:sz w:val="20"/>
                <w:szCs w:val="20"/>
                <w:lang w:val="hy-AM" w:eastAsia="en-US" w:bidi="ar-SA"/>
              </w:rPr>
              <w:t xml:space="preserve"> </w:t>
            </w:r>
            <w:r w:rsidRPr="00FD7461">
              <w:rPr>
                <w:rFonts w:ascii="Sylfaen" w:hAnsi="Sylfaen" w:cs="Sylfaen"/>
                <w:sz w:val="20"/>
                <w:szCs w:val="20"/>
                <w:lang w:val="hy-AM" w:eastAsia="en-US" w:bidi="ar-SA"/>
              </w:rPr>
              <w:t>предложения</w:t>
            </w:r>
            <w:r w:rsidRPr="00FD7461">
              <w:rPr>
                <w:sz w:val="20"/>
                <w:szCs w:val="20"/>
                <w:lang w:val="hy-AM" w:eastAsia="en-US" w:bidi="ar-SA"/>
              </w:rPr>
              <w:t xml:space="preserve"> </w:t>
            </w:r>
            <w:r w:rsidRPr="00FD7461">
              <w:rPr>
                <w:rFonts w:ascii="Sylfaen" w:hAnsi="Sylfaen" w:cs="Sylfaen"/>
                <w:sz w:val="20"/>
                <w:szCs w:val="20"/>
                <w:lang w:val="hy-AM" w:eastAsia="en-US" w:bidi="ar-SA"/>
              </w:rPr>
              <w:t>в данный момент</w:t>
            </w:r>
            <w:r w:rsidRPr="00FD7461">
              <w:rPr>
                <w:sz w:val="20"/>
                <w:szCs w:val="20"/>
                <w:lang w:val="hy-AM" w:eastAsia="en-US" w:bidi="ar-SA"/>
              </w:rPr>
              <w:t xml:space="preserve"> </w:t>
            </w:r>
            <w:r w:rsidRPr="00FD7461">
              <w:rPr>
                <w:rFonts w:ascii="Sylfaen" w:hAnsi="Sylfaen" w:cs="Sylfaen"/>
                <w:sz w:val="20"/>
                <w:szCs w:val="20"/>
                <w:lang w:val="hy-AM" w:eastAsia="en-US" w:bidi="ar-SA"/>
              </w:rPr>
              <w:t>нет</w:t>
            </w:r>
            <w:r w:rsidRPr="00FD7461">
              <w:rPr>
                <w:sz w:val="20"/>
                <w:szCs w:val="20"/>
                <w:lang w:val="hy-AM" w:eastAsia="en-US" w:bidi="ar-SA"/>
              </w:rPr>
              <w:t xml:space="preserve"> </w:t>
            </w:r>
            <w:r w:rsidRPr="00FD7461">
              <w:rPr>
                <w:rFonts w:ascii="Sylfaen" w:hAnsi="Sylfaen" w:cs="Sylfaen"/>
                <w:sz w:val="20"/>
                <w:szCs w:val="20"/>
                <w:lang w:val="hy-AM" w:eastAsia="en-US" w:bidi="ar-SA"/>
              </w:rPr>
              <w:t>меньше</w:t>
            </w:r>
            <w:r w:rsidRPr="00FD7461">
              <w:rPr>
                <w:sz w:val="20"/>
                <w:szCs w:val="20"/>
                <w:lang w:val="hy-AM" w:eastAsia="en-US" w:bidi="ar-SA"/>
              </w:rPr>
              <w:t xml:space="preserve"> </w:t>
            </w:r>
            <w:r w:rsidRPr="00FD7461">
              <w:rPr>
                <w:rFonts w:ascii="Sylfaen" w:hAnsi="Sylfaen" w:cs="Sylfaen"/>
                <w:sz w:val="20"/>
                <w:szCs w:val="20"/>
                <w:lang w:val="hy-AM" w:eastAsia="en-US" w:bidi="ar-SA"/>
              </w:rPr>
              <w:t>чем</w:t>
            </w:r>
            <w:r w:rsidRPr="00FD7461">
              <w:rPr>
                <w:sz w:val="20"/>
                <w:szCs w:val="20"/>
                <w:lang w:val="hy-AM" w:eastAsia="en-US" w:bidi="ar-SA"/>
              </w:rPr>
              <w:t>80%</w:t>
            </w:r>
            <w:r w:rsidRPr="00FD7461">
              <w:rPr>
                <w:rFonts w:ascii="Tahoma" w:hAnsi="Tahoma" w:cs="Tahoma"/>
                <w:sz w:val="20"/>
                <w:szCs w:val="20"/>
                <w:lang w:val="hy-AM" w:eastAsia="en-US" w:bidi="ar-SA"/>
              </w:rPr>
              <w:t>.</w:t>
            </w:r>
            <w:r w:rsidRPr="00FD7461">
              <w:rPr>
                <w:sz w:val="20"/>
                <w:szCs w:val="20"/>
                <w:lang w:val="hy-AM" w:eastAsia="en-US" w:bidi="ar-SA"/>
              </w:rPr>
              <w:t xml:space="preserve"> </w:t>
            </w:r>
            <w:r w:rsidRPr="00FD7461">
              <w:rPr>
                <w:rFonts w:ascii="Sylfaen" w:hAnsi="Sylfaen" w:cs="Sylfaen"/>
                <w:sz w:val="20"/>
                <w:szCs w:val="20"/>
                <w:lang w:val="hy-AM" w:eastAsia="en-US" w:bidi="ar-SA"/>
              </w:rPr>
              <w:t>Безопасность</w:t>
            </w:r>
            <w:r w:rsidRPr="00FD7461">
              <w:rPr>
                <w:sz w:val="20"/>
                <w:szCs w:val="20"/>
                <w:lang w:val="hy-AM" w:eastAsia="en-US" w:bidi="ar-SA"/>
              </w:rPr>
              <w:t>,</w:t>
            </w:r>
            <w:r w:rsidRPr="00FD7461">
              <w:rPr>
                <w:rFonts w:ascii="Sylfaen" w:hAnsi="Sylfaen" w:cs="Sylfaen"/>
                <w:sz w:val="20"/>
                <w:szCs w:val="20"/>
                <w:lang w:val="hy-AM" w:eastAsia="en-US" w:bidi="ar-SA"/>
              </w:rPr>
              <w:t>упаковка</w:t>
            </w:r>
            <w:r w:rsidRPr="00FD7461">
              <w:rPr>
                <w:sz w:val="20"/>
                <w:szCs w:val="20"/>
                <w:lang w:val="hy-AM" w:eastAsia="en-US" w:bidi="ar-SA"/>
              </w:rPr>
              <w:t xml:space="preserve"> </w:t>
            </w:r>
            <w:r w:rsidRPr="00FD7461">
              <w:rPr>
                <w:rFonts w:ascii="Sylfaen" w:hAnsi="Sylfaen" w:cs="Sylfaen"/>
                <w:sz w:val="20"/>
                <w:szCs w:val="20"/>
                <w:lang w:val="hy-AM" w:eastAsia="en-US" w:bidi="ar-SA"/>
              </w:rPr>
              <w:t>и:</w:t>
            </w:r>
            <w:r w:rsidRPr="00FD7461">
              <w:rPr>
                <w:sz w:val="20"/>
                <w:szCs w:val="20"/>
                <w:lang w:val="hy-AM" w:eastAsia="en-US" w:bidi="ar-SA"/>
              </w:rPr>
              <w:t xml:space="preserve"> </w:t>
            </w:r>
            <w:r w:rsidRPr="00FD7461">
              <w:rPr>
                <w:rFonts w:ascii="Sylfaen" w:hAnsi="Sylfaen" w:cs="Sylfaen"/>
                <w:sz w:val="20"/>
                <w:szCs w:val="20"/>
                <w:lang w:val="hy-AM" w:eastAsia="en-US" w:bidi="ar-SA"/>
              </w:rPr>
              <w:t>маркировка</w:t>
            </w:r>
            <w:r w:rsidRPr="00FD7461">
              <w:rPr>
                <w:sz w:val="20"/>
                <w:szCs w:val="20"/>
                <w:lang w:val="hy-AM" w:eastAsia="en-US" w:bidi="ar-SA"/>
              </w:rPr>
              <w:t>``</w:t>
            </w:r>
            <w:r w:rsidRPr="00FD7461">
              <w:rPr>
                <w:rFonts w:ascii="Sylfaen" w:hAnsi="Sylfaen" w:cs="Sylfaen"/>
                <w:sz w:val="20"/>
                <w:szCs w:val="20"/>
                <w:lang w:val="hy-AM" w:eastAsia="en-US" w:bidi="ar-SA"/>
              </w:rPr>
              <w:t>в соответствии с</w:t>
            </w:r>
            <w:r w:rsidRPr="00FD7461">
              <w:rPr>
                <w:sz w:val="20"/>
                <w:szCs w:val="20"/>
                <w:lang w:val="hy-AM" w:eastAsia="en-US" w:bidi="ar-SA"/>
              </w:rPr>
              <w:t xml:space="preserve"> </w:t>
            </w:r>
            <w:r w:rsidRPr="00FD7461">
              <w:rPr>
                <w:rFonts w:ascii="Sylfaen" w:hAnsi="Sylfaen" w:cs="Sylfaen"/>
                <w:sz w:val="20"/>
                <w:szCs w:val="20"/>
                <w:lang w:val="hy-AM" w:eastAsia="en-US" w:bidi="ar-SA"/>
              </w:rPr>
              <w:t>Таможня</w:t>
            </w:r>
            <w:r w:rsidRPr="00FD7461">
              <w:rPr>
                <w:sz w:val="20"/>
                <w:szCs w:val="20"/>
                <w:lang w:val="hy-AM" w:eastAsia="en-US" w:bidi="ar-SA"/>
              </w:rPr>
              <w:t xml:space="preserve"> </w:t>
            </w:r>
            <w:r w:rsidRPr="00FD7461">
              <w:rPr>
                <w:rFonts w:ascii="Sylfaen" w:hAnsi="Sylfaen" w:cs="Sylfaen"/>
                <w:sz w:val="20"/>
                <w:szCs w:val="20"/>
                <w:lang w:val="hy-AM" w:eastAsia="en-US" w:bidi="ar-SA"/>
              </w:rPr>
              <w:t>союз</w:t>
            </w:r>
            <w:r w:rsidRPr="00FD7461">
              <w:rPr>
                <w:sz w:val="20"/>
                <w:szCs w:val="20"/>
                <w:lang w:val="hy-AM" w:eastAsia="en-US" w:bidi="ar-SA"/>
              </w:rPr>
              <w:t xml:space="preserve"> </w:t>
            </w:r>
            <w:r w:rsidRPr="00FD7461">
              <w:rPr>
                <w:rFonts w:ascii="Sylfaen" w:hAnsi="Sylfaen" w:cs="Sylfaen"/>
                <w:sz w:val="20"/>
                <w:szCs w:val="20"/>
                <w:lang w:val="hy-AM" w:eastAsia="en-US" w:bidi="ar-SA"/>
              </w:rPr>
              <w:t>комиссии</w:t>
            </w:r>
            <w:r w:rsidRPr="00FD7461">
              <w:rPr>
                <w:sz w:val="20"/>
                <w:szCs w:val="20"/>
                <w:lang w:val="hy-AM" w:eastAsia="en-US" w:bidi="ar-SA"/>
              </w:rPr>
              <w:t>2011 год</w:t>
            </w:r>
            <w:r w:rsidRPr="00FD7461">
              <w:rPr>
                <w:rFonts w:ascii="Sylfaen" w:hAnsi="Sylfaen" w:cs="Sylfaen"/>
                <w:sz w:val="20"/>
                <w:szCs w:val="20"/>
                <w:lang w:val="hy-AM" w:eastAsia="en-US" w:bidi="ar-SA"/>
              </w:rPr>
              <w:t>год</w:t>
            </w:r>
            <w:r w:rsidRPr="00FD7461">
              <w:rPr>
                <w:sz w:val="20"/>
                <w:szCs w:val="20"/>
                <w:lang w:val="hy-AM" w:eastAsia="en-US" w:bidi="ar-SA"/>
              </w:rPr>
              <w:t xml:space="preserve"> </w:t>
            </w:r>
            <w:r w:rsidRPr="00FD7461">
              <w:rPr>
                <w:rFonts w:ascii="Sylfaen" w:hAnsi="Sylfaen" w:cs="Sylfaen"/>
                <w:sz w:val="20"/>
                <w:szCs w:val="20"/>
                <w:lang w:val="hy-AM" w:eastAsia="en-US" w:bidi="ar-SA"/>
              </w:rPr>
              <w:t>декабрь</w:t>
            </w:r>
            <w:r w:rsidRPr="00FD7461">
              <w:rPr>
                <w:sz w:val="20"/>
                <w:szCs w:val="20"/>
                <w:lang w:val="hy-AM" w:eastAsia="en-US" w:bidi="ar-SA"/>
              </w:rPr>
              <w:t>9-</w:t>
            </w:r>
            <w:r w:rsidRPr="00FD7461">
              <w:rPr>
                <w:rFonts w:ascii="Sylfaen" w:hAnsi="Sylfaen" w:cs="Sylfaen"/>
                <w:sz w:val="20"/>
                <w:szCs w:val="20"/>
                <w:lang w:val="hy-AM" w:eastAsia="en-US" w:bidi="ar-SA"/>
              </w:rPr>
              <w:t>в:</w:t>
            </w:r>
            <w:r w:rsidRPr="00FD7461">
              <w:rPr>
                <w:sz w:val="20"/>
                <w:szCs w:val="20"/>
                <w:lang w:val="hy-AM" w:eastAsia="en-US" w:bidi="ar-SA"/>
              </w:rPr>
              <w:t xml:space="preserve"> </w:t>
            </w:r>
            <w:r w:rsidRPr="00FD7461">
              <w:rPr>
                <w:rFonts w:ascii="Sylfaen" w:hAnsi="Sylfaen" w:cs="Sylfaen"/>
                <w:sz w:val="20"/>
                <w:szCs w:val="20"/>
                <w:lang w:val="hy-AM" w:eastAsia="en-US" w:bidi="ar-SA"/>
              </w:rPr>
              <w:t>число</w:t>
            </w:r>
            <w:r w:rsidRPr="00FD7461">
              <w:rPr>
                <w:sz w:val="20"/>
                <w:szCs w:val="20"/>
                <w:lang w:val="hy-AM" w:eastAsia="en-US" w:bidi="ar-SA"/>
              </w:rPr>
              <w:t>880:</w:t>
            </w:r>
            <w:r w:rsidRPr="00FD7461">
              <w:rPr>
                <w:rFonts w:ascii="Sylfaen" w:hAnsi="Sylfaen" w:cs="Sylfaen"/>
                <w:sz w:val="20"/>
                <w:szCs w:val="20"/>
                <w:lang w:val="hy-AM" w:eastAsia="en-US" w:bidi="ar-SA"/>
              </w:rPr>
              <w:t>по решению</w:t>
            </w:r>
            <w:r w:rsidRPr="00FD7461">
              <w:rPr>
                <w:sz w:val="20"/>
                <w:szCs w:val="20"/>
                <w:lang w:val="hy-AM" w:eastAsia="en-US" w:bidi="ar-SA"/>
              </w:rPr>
              <w:t xml:space="preserve"> </w:t>
            </w:r>
            <w:r w:rsidRPr="00FD7461">
              <w:rPr>
                <w:rFonts w:ascii="Sylfaen" w:hAnsi="Sylfaen" w:cs="Sylfaen"/>
                <w:sz w:val="20"/>
                <w:szCs w:val="20"/>
                <w:lang w:val="hy-AM" w:eastAsia="en-US" w:bidi="ar-SA"/>
              </w:rPr>
              <w:t>принял</w:t>
            </w:r>
            <w:r w:rsidRPr="00FD7461">
              <w:rPr>
                <w:sz w:val="20"/>
                <w:szCs w:val="20"/>
                <w:lang w:val="hy-AM" w:eastAsia="en-US" w:bidi="ar-SA"/>
              </w:rPr>
              <w:t>"</w:t>
            </w:r>
            <w:r w:rsidRPr="00FD7461">
              <w:rPr>
                <w:rFonts w:ascii="Sylfaen" w:hAnsi="Sylfaen" w:cs="Sylfaen"/>
                <w:sz w:val="20"/>
                <w:szCs w:val="20"/>
                <w:lang w:val="hy-AM" w:eastAsia="en-US" w:bidi="ar-SA"/>
              </w:rPr>
              <w:t>Еда</w:t>
            </w:r>
            <w:r w:rsidRPr="00FD7461">
              <w:rPr>
                <w:sz w:val="20"/>
                <w:szCs w:val="20"/>
                <w:lang w:val="hy-AM" w:eastAsia="en-US" w:bidi="ar-SA"/>
              </w:rPr>
              <w:t xml:space="preserve"> </w:t>
            </w:r>
            <w:r w:rsidRPr="00FD7461">
              <w:rPr>
                <w:rFonts w:ascii="Sylfaen" w:hAnsi="Sylfaen" w:cs="Sylfaen"/>
                <w:sz w:val="20"/>
                <w:szCs w:val="20"/>
                <w:lang w:val="hy-AM" w:eastAsia="en-US" w:bidi="ar-SA"/>
              </w:rPr>
              <w:t>безопасность</w:t>
            </w:r>
            <w:r w:rsidRPr="00FD7461">
              <w:rPr>
                <w:sz w:val="20"/>
                <w:szCs w:val="20"/>
                <w:lang w:val="hy-AM" w:eastAsia="en-US" w:bidi="ar-SA"/>
              </w:rPr>
              <w:t xml:space="preserve"> </w:t>
            </w:r>
            <w:r w:rsidRPr="00FD7461">
              <w:rPr>
                <w:rFonts w:ascii="Sylfaen" w:hAnsi="Sylfaen" w:cs="Sylfaen"/>
                <w:sz w:val="20"/>
                <w:szCs w:val="20"/>
                <w:lang w:val="hy-AM" w:eastAsia="en-US" w:bidi="ar-SA"/>
              </w:rPr>
              <w:t>о</w:t>
            </w:r>
            <w:r w:rsidRPr="00FD7461">
              <w:rPr>
                <w:sz w:val="20"/>
                <w:szCs w:val="20"/>
                <w:lang w:val="hy-AM" w:eastAsia="en-US" w:bidi="ar-SA"/>
              </w:rPr>
              <w:t>(</w:t>
            </w:r>
            <w:r w:rsidRPr="00FD7461">
              <w:rPr>
                <w:rFonts w:ascii="Sylfaen" w:hAnsi="Sylfaen" w:cs="Sylfaen"/>
                <w:sz w:val="20"/>
                <w:szCs w:val="20"/>
                <w:lang w:val="hy-AM" w:eastAsia="en-US" w:bidi="ar-SA"/>
              </w:rPr>
              <w:t>ММ:</w:t>
            </w:r>
            <w:r w:rsidRPr="00FD7461">
              <w:rPr>
                <w:sz w:val="20"/>
                <w:szCs w:val="20"/>
                <w:lang w:val="hy-AM" w:eastAsia="en-US" w:bidi="ar-SA"/>
              </w:rPr>
              <w:t xml:space="preserve"> </w:t>
            </w:r>
            <w:r w:rsidRPr="00FD7461">
              <w:rPr>
                <w:rFonts w:ascii="Sylfaen" w:hAnsi="Sylfaen" w:cs="Sylfaen"/>
                <w:sz w:val="20"/>
                <w:szCs w:val="20"/>
                <w:lang w:val="hy-AM" w:eastAsia="en-US" w:bidi="ar-SA"/>
              </w:rPr>
              <w:t>ТК:</w:t>
            </w:r>
            <w:r w:rsidRPr="00FD7461">
              <w:rPr>
                <w:sz w:val="20"/>
                <w:szCs w:val="20"/>
                <w:lang w:val="hy-AM" w:eastAsia="en-US" w:bidi="ar-SA"/>
              </w:rPr>
              <w:t xml:space="preserve">21/2011),  </w:t>
            </w:r>
            <w:r w:rsidRPr="00FD7461">
              <w:rPr>
                <w:rFonts w:ascii="Sylfaen" w:hAnsi="Sylfaen" w:cs="Sylfaen"/>
                <w:sz w:val="20"/>
                <w:szCs w:val="20"/>
                <w:lang w:val="hy-AM" w:eastAsia="en-US" w:bidi="ar-SA"/>
              </w:rPr>
              <w:t>Таможня</w:t>
            </w:r>
            <w:r w:rsidRPr="00FD7461">
              <w:rPr>
                <w:sz w:val="20"/>
                <w:szCs w:val="20"/>
                <w:lang w:val="hy-AM" w:eastAsia="en-US" w:bidi="ar-SA"/>
              </w:rPr>
              <w:t xml:space="preserve"> </w:t>
            </w:r>
            <w:r w:rsidRPr="00FD7461">
              <w:rPr>
                <w:rFonts w:ascii="Sylfaen" w:hAnsi="Sylfaen" w:cs="Sylfaen"/>
                <w:sz w:val="20"/>
                <w:szCs w:val="20"/>
                <w:lang w:val="hy-AM" w:eastAsia="en-US" w:bidi="ar-SA"/>
              </w:rPr>
              <w:t>союз</w:t>
            </w:r>
            <w:r w:rsidRPr="00FD7461">
              <w:rPr>
                <w:sz w:val="20"/>
                <w:szCs w:val="20"/>
                <w:lang w:val="hy-AM" w:eastAsia="en-US" w:bidi="ar-SA"/>
              </w:rPr>
              <w:t xml:space="preserve"> </w:t>
            </w:r>
            <w:r w:rsidRPr="00FD7461">
              <w:rPr>
                <w:rFonts w:ascii="Sylfaen" w:hAnsi="Sylfaen" w:cs="Sylfaen"/>
                <w:sz w:val="20"/>
                <w:szCs w:val="20"/>
                <w:lang w:val="hy-AM" w:eastAsia="en-US" w:bidi="ar-SA"/>
              </w:rPr>
              <w:t>комиссии</w:t>
            </w:r>
            <w:r w:rsidRPr="00FD7461">
              <w:rPr>
                <w:sz w:val="20"/>
                <w:szCs w:val="20"/>
                <w:lang w:val="hy-AM" w:eastAsia="en-US" w:bidi="ar-SA"/>
              </w:rPr>
              <w:t>2011 год</w:t>
            </w:r>
            <w:r w:rsidRPr="00FD7461">
              <w:rPr>
                <w:rFonts w:ascii="Sylfaen" w:hAnsi="Sylfaen" w:cs="Sylfaen"/>
                <w:sz w:val="20"/>
                <w:szCs w:val="20"/>
                <w:lang w:val="hy-AM" w:eastAsia="en-US" w:bidi="ar-SA"/>
              </w:rPr>
              <w:t>год</w:t>
            </w:r>
            <w:r w:rsidRPr="00FD7461">
              <w:rPr>
                <w:sz w:val="20"/>
                <w:szCs w:val="20"/>
                <w:lang w:val="hy-AM" w:eastAsia="en-US" w:bidi="ar-SA"/>
              </w:rPr>
              <w:t xml:space="preserve"> </w:t>
            </w:r>
            <w:r w:rsidRPr="00FD7461">
              <w:rPr>
                <w:rFonts w:ascii="Sylfaen" w:hAnsi="Sylfaen" w:cs="Sylfaen"/>
                <w:sz w:val="20"/>
                <w:szCs w:val="20"/>
                <w:lang w:val="hy-AM" w:eastAsia="en-US" w:bidi="ar-SA"/>
              </w:rPr>
              <w:t>декабрь</w:t>
            </w:r>
            <w:r w:rsidRPr="00FD7461">
              <w:rPr>
                <w:sz w:val="20"/>
                <w:szCs w:val="20"/>
                <w:lang w:val="hy-AM" w:eastAsia="en-US" w:bidi="ar-SA"/>
              </w:rPr>
              <w:t>9-</w:t>
            </w:r>
            <w:r w:rsidRPr="00FD7461">
              <w:rPr>
                <w:rFonts w:ascii="Sylfaen" w:hAnsi="Sylfaen" w:cs="Sylfaen"/>
                <w:sz w:val="20"/>
                <w:szCs w:val="20"/>
                <w:lang w:val="hy-AM" w:eastAsia="en-US" w:bidi="ar-SA"/>
              </w:rPr>
              <w:t>в:</w:t>
            </w:r>
            <w:r w:rsidRPr="00FD7461">
              <w:rPr>
                <w:sz w:val="20"/>
                <w:szCs w:val="20"/>
                <w:lang w:val="hy-AM" w:eastAsia="en-US" w:bidi="ar-SA"/>
              </w:rPr>
              <w:t xml:space="preserve"> </w:t>
            </w:r>
            <w:r w:rsidRPr="00FD7461">
              <w:rPr>
                <w:rFonts w:ascii="Sylfaen" w:hAnsi="Sylfaen" w:cs="Sylfaen"/>
                <w:sz w:val="20"/>
                <w:szCs w:val="20"/>
                <w:lang w:val="hy-AM" w:eastAsia="en-US" w:bidi="ar-SA"/>
              </w:rPr>
              <w:t>число</w:t>
            </w:r>
            <w:r w:rsidRPr="00FD7461">
              <w:rPr>
                <w:sz w:val="20"/>
                <w:szCs w:val="20"/>
                <w:lang w:val="hy-AM" w:eastAsia="en-US" w:bidi="ar-SA"/>
              </w:rPr>
              <w:t>881:</w:t>
            </w:r>
            <w:r w:rsidRPr="00FD7461">
              <w:rPr>
                <w:rFonts w:ascii="Sylfaen" w:hAnsi="Sylfaen" w:cs="Sylfaen"/>
                <w:sz w:val="20"/>
                <w:szCs w:val="20"/>
                <w:lang w:val="hy-AM" w:eastAsia="en-US" w:bidi="ar-SA"/>
              </w:rPr>
              <w:t>по решению</w:t>
            </w:r>
            <w:r w:rsidRPr="00FD7461">
              <w:rPr>
                <w:sz w:val="20"/>
                <w:szCs w:val="20"/>
                <w:lang w:val="hy-AM" w:eastAsia="en-US" w:bidi="ar-SA"/>
              </w:rPr>
              <w:t xml:space="preserve"> </w:t>
            </w:r>
            <w:r w:rsidRPr="00FD7461">
              <w:rPr>
                <w:rFonts w:ascii="Sylfaen" w:hAnsi="Sylfaen" w:cs="Sylfaen"/>
                <w:sz w:val="20"/>
                <w:szCs w:val="20"/>
                <w:lang w:val="hy-AM" w:eastAsia="en-US" w:bidi="ar-SA"/>
              </w:rPr>
              <w:t>принял</w:t>
            </w:r>
            <w:r w:rsidRPr="00FD7461">
              <w:rPr>
                <w:sz w:val="20"/>
                <w:szCs w:val="20"/>
                <w:lang w:val="hy-AM" w:eastAsia="en-US" w:bidi="ar-SA"/>
              </w:rPr>
              <w:t>"</w:t>
            </w:r>
            <w:r w:rsidRPr="00FD7461">
              <w:rPr>
                <w:rFonts w:ascii="Sylfaen" w:hAnsi="Sylfaen" w:cs="Sylfaen"/>
                <w:sz w:val="20"/>
                <w:szCs w:val="20"/>
                <w:lang w:val="hy-AM" w:eastAsia="en-US" w:bidi="ar-SA"/>
              </w:rPr>
              <w:t>Еда:</w:t>
            </w:r>
            <w:r w:rsidRPr="00FD7461">
              <w:rPr>
                <w:sz w:val="20"/>
                <w:szCs w:val="20"/>
                <w:lang w:val="hy-AM" w:eastAsia="en-US" w:bidi="ar-SA"/>
              </w:rPr>
              <w:t xml:space="preserve"> </w:t>
            </w:r>
            <w:r w:rsidRPr="00FD7461">
              <w:rPr>
                <w:rFonts w:ascii="Sylfaen" w:hAnsi="Sylfaen" w:cs="Sylfaen"/>
                <w:sz w:val="20"/>
                <w:szCs w:val="20"/>
                <w:lang w:val="hy-AM" w:eastAsia="en-US" w:bidi="ar-SA"/>
              </w:rPr>
              <w:t>этого</w:t>
            </w:r>
            <w:r w:rsidRPr="00FD7461">
              <w:rPr>
                <w:sz w:val="20"/>
                <w:szCs w:val="20"/>
                <w:lang w:val="hy-AM" w:eastAsia="en-US" w:bidi="ar-SA"/>
              </w:rPr>
              <w:t xml:space="preserve"> </w:t>
            </w:r>
            <w:r w:rsidRPr="00FD7461">
              <w:rPr>
                <w:rFonts w:ascii="Sylfaen" w:hAnsi="Sylfaen" w:cs="Sylfaen"/>
                <w:sz w:val="20"/>
                <w:szCs w:val="20"/>
                <w:lang w:val="hy-AM" w:eastAsia="en-US" w:bidi="ar-SA"/>
              </w:rPr>
              <w:t>маркировка</w:t>
            </w:r>
            <w:r w:rsidRPr="00FD7461">
              <w:rPr>
                <w:sz w:val="20"/>
                <w:szCs w:val="20"/>
                <w:lang w:val="hy-AM" w:eastAsia="en-US" w:bidi="ar-SA"/>
              </w:rPr>
              <w:t xml:space="preserve"> </w:t>
            </w:r>
            <w:r w:rsidRPr="00FD7461">
              <w:rPr>
                <w:rFonts w:ascii="Sylfaen" w:hAnsi="Sylfaen" w:cs="Sylfaen"/>
                <w:sz w:val="20"/>
                <w:szCs w:val="20"/>
                <w:lang w:val="hy-AM" w:eastAsia="en-US" w:bidi="ar-SA"/>
              </w:rPr>
              <w:t>частично</w:t>
            </w:r>
            <w:r w:rsidRPr="00FD7461">
              <w:rPr>
                <w:sz w:val="20"/>
                <w:szCs w:val="20"/>
                <w:lang w:val="hy-AM" w:eastAsia="en-US" w:bidi="ar-SA"/>
              </w:rPr>
              <w:t>(</w:t>
            </w:r>
            <w:r w:rsidRPr="00FD7461">
              <w:rPr>
                <w:rFonts w:ascii="Sylfaen" w:hAnsi="Sylfaen" w:cs="Sylfaen"/>
                <w:sz w:val="20"/>
                <w:szCs w:val="20"/>
                <w:lang w:val="hy-AM" w:eastAsia="en-US" w:bidi="ar-SA"/>
              </w:rPr>
              <w:t>ММ:</w:t>
            </w:r>
            <w:r w:rsidRPr="00FD7461">
              <w:rPr>
                <w:sz w:val="20"/>
                <w:szCs w:val="20"/>
                <w:lang w:val="hy-AM" w:eastAsia="en-US" w:bidi="ar-SA"/>
              </w:rPr>
              <w:t xml:space="preserve"> </w:t>
            </w:r>
            <w:r w:rsidRPr="00FD7461">
              <w:rPr>
                <w:rFonts w:ascii="Sylfaen" w:hAnsi="Sylfaen" w:cs="Sylfaen"/>
                <w:sz w:val="20"/>
                <w:szCs w:val="20"/>
                <w:lang w:val="hy-AM" w:eastAsia="en-US" w:bidi="ar-SA"/>
              </w:rPr>
              <w:t>ТК:</w:t>
            </w:r>
            <w:r w:rsidRPr="00FD7461">
              <w:rPr>
                <w:sz w:val="20"/>
                <w:szCs w:val="20"/>
                <w:lang w:val="hy-AM" w:eastAsia="en-US" w:bidi="ar-SA"/>
              </w:rPr>
              <w:t>22/2011),</w:t>
            </w:r>
            <w:r w:rsidRPr="00FD7461">
              <w:rPr>
                <w:rFonts w:ascii="Sylfaen" w:hAnsi="Sylfaen" w:cs="Sylfaen"/>
                <w:sz w:val="20"/>
                <w:szCs w:val="20"/>
                <w:lang w:val="hy-AM" w:eastAsia="en-US" w:bidi="ar-SA"/>
              </w:rPr>
              <w:t>Евразийский</w:t>
            </w:r>
            <w:r w:rsidRPr="00FD7461">
              <w:rPr>
                <w:sz w:val="20"/>
                <w:szCs w:val="20"/>
                <w:lang w:val="hy-AM" w:eastAsia="en-US" w:bidi="ar-SA"/>
              </w:rPr>
              <w:t xml:space="preserve"> </w:t>
            </w:r>
            <w:r w:rsidRPr="00FD7461">
              <w:rPr>
                <w:rFonts w:ascii="Sylfaen" w:hAnsi="Sylfaen" w:cs="Sylfaen"/>
                <w:sz w:val="20"/>
                <w:szCs w:val="20"/>
                <w:lang w:val="hy-AM" w:eastAsia="en-US" w:bidi="ar-SA"/>
              </w:rPr>
              <w:t>экономический</w:t>
            </w:r>
            <w:r w:rsidRPr="00FD7461">
              <w:rPr>
                <w:sz w:val="20"/>
                <w:szCs w:val="20"/>
                <w:lang w:val="hy-AM" w:eastAsia="en-US" w:bidi="ar-SA"/>
              </w:rPr>
              <w:t xml:space="preserve"> </w:t>
            </w:r>
            <w:r w:rsidRPr="00FD7461">
              <w:rPr>
                <w:rFonts w:ascii="Sylfaen" w:hAnsi="Sylfaen" w:cs="Sylfaen"/>
                <w:sz w:val="20"/>
                <w:szCs w:val="20"/>
                <w:lang w:val="hy-AM" w:eastAsia="en-US" w:bidi="ar-SA"/>
              </w:rPr>
              <w:t>комиссии</w:t>
            </w:r>
            <w:r w:rsidRPr="00FD7461">
              <w:rPr>
                <w:sz w:val="20"/>
                <w:szCs w:val="20"/>
                <w:lang w:val="hy-AM" w:eastAsia="en-US" w:bidi="ar-SA"/>
              </w:rPr>
              <w:t xml:space="preserve"> </w:t>
            </w:r>
            <w:r w:rsidRPr="00FD7461">
              <w:rPr>
                <w:rFonts w:ascii="Sylfaen" w:hAnsi="Sylfaen" w:cs="Sylfaen"/>
                <w:sz w:val="20"/>
                <w:szCs w:val="20"/>
                <w:lang w:val="hy-AM" w:eastAsia="en-US" w:bidi="ar-SA"/>
              </w:rPr>
              <w:t>совет</w:t>
            </w:r>
            <w:r w:rsidRPr="00FD7461">
              <w:rPr>
                <w:sz w:val="20"/>
                <w:szCs w:val="20"/>
                <w:lang w:val="hy-AM" w:eastAsia="en-US" w:bidi="ar-SA"/>
              </w:rPr>
              <w:t>2012 год</w:t>
            </w:r>
            <w:r w:rsidRPr="00FD7461">
              <w:rPr>
                <w:rFonts w:ascii="Sylfaen" w:hAnsi="Sylfaen" w:cs="Sylfaen"/>
                <w:sz w:val="20"/>
                <w:szCs w:val="20"/>
                <w:lang w:val="hy-AM" w:eastAsia="en-US" w:bidi="ar-SA"/>
              </w:rPr>
              <w:t>год</w:t>
            </w:r>
            <w:r w:rsidRPr="00FD7461">
              <w:rPr>
                <w:sz w:val="20"/>
                <w:szCs w:val="20"/>
                <w:lang w:val="hy-AM" w:eastAsia="en-US" w:bidi="ar-SA"/>
              </w:rPr>
              <w:t xml:space="preserve"> </w:t>
            </w:r>
            <w:r w:rsidRPr="00FD7461">
              <w:rPr>
                <w:rFonts w:ascii="Sylfaen" w:hAnsi="Sylfaen" w:cs="Sylfaen"/>
                <w:sz w:val="20"/>
                <w:szCs w:val="20"/>
                <w:lang w:val="hy-AM" w:eastAsia="en-US" w:bidi="ar-SA"/>
              </w:rPr>
              <w:t>Июль</w:t>
            </w:r>
            <w:r w:rsidRPr="00FD7461">
              <w:rPr>
                <w:sz w:val="20"/>
                <w:szCs w:val="20"/>
                <w:lang w:val="hy-AM" w:eastAsia="en-US" w:bidi="ar-SA"/>
              </w:rPr>
              <w:t>20-</w:t>
            </w:r>
            <w:r w:rsidRPr="00FD7461">
              <w:rPr>
                <w:rFonts w:ascii="Sylfaen" w:hAnsi="Sylfaen" w:cs="Sylfaen"/>
                <w:sz w:val="20"/>
                <w:szCs w:val="20"/>
                <w:lang w:val="hy-AM" w:eastAsia="en-US" w:bidi="ar-SA"/>
              </w:rPr>
              <w:t>в:</w:t>
            </w:r>
            <w:r w:rsidRPr="00FD7461">
              <w:rPr>
                <w:sz w:val="20"/>
                <w:szCs w:val="20"/>
                <w:lang w:val="hy-AM" w:eastAsia="en-US" w:bidi="ar-SA"/>
              </w:rPr>
              <w:t>№ 58</w:t>
            </w:r>
            <w:r w:rsidRPr="00FD7461">
              <w:rPr>
                <w:rFonts w:ascii="Sylfaen" w:hAnsi="Sylfaen" w:cs="Sylfaen"/>
                <w:sz w:val="20"/>
                <w:szCs w:val="20"/>
                <w:lang w:val="hy-AM" w:eastAsia="en-US" w:bidi="ar-SA"/>
              </w:rPr>
              <w:t>по решению</w:t>
            </w:r>
            <w:r w:rsidRPr="00FD7461">
              <w:rPr>
                <w:sz w:val="20"/>
                <w:szCs w:val="20"/>
                <w:lang w:val="hy-AM" w:eastAsia="en-US" w:bidi="ar-SA"/>
              </w:rPr>
              <w:t xml:space="preserve"> </w:t>
            </w:r>
            <w:r w:rsidRPr="00FD7461">
              <w:rPr>
                <w:rFonts w:ascii="Sylfaen" w:hAnsi="Sylfaen" w:cs="Sylfaen"/>
                <w:sz w:val="20"/>
                <w:szCs w:val="20"/>
                <w:lang w:val="hy-AM" w:eastAsia="en-US" w:bidi="ar-SA"/>
              </w:rPr>
              <w:t>одобренный</w:t>
            </w:r>
            <w:r w:rsidRPr="00FD7461">
              <w:rPr>
                <w:sz w:val="20"/>
                <w:szCs w:val="20"/>
                <w:lang w:val="hy-AM" w:eastAsia="en-US" w:bidi="ar-SA"/>
              </w:rPr>
              <w:t>"</w:t>
            </w:r>
            <w:r w:rsidRPr="00FD7461">
              <w:rPr>
                <w:rFonts w:ascii="Sylfaen" w:hAnsi="Sylfaen" w:cs="Sylfaen"/>
                <w:sz w:val="20"/>
                <w:szCs w:val="20"/>
                <w:lang w:val="hy-AM" w:eastAsia="en-US" w:bidi="ar-SA"/>
              </w:rPr>
              <w:t>Пищевая</w:t>
            </w:r>
            <w:r w:rsidRPr="00FD7461">
              <w:rPr>
                <w:sz w:val="20"/>
                <w:szCs w:val="20"/>
                <w:lang w:val="hy-AM" w:eastAsia="en-US" w:bidi="ar-SA"/>
              </w:rPr>
              <w:t xml:space="preserve"> </w:t>
            </w:r>
            <w:r w:rsidRPr="00FD7461">
              <w:rPr>
                <w:rFonts w:ascii="Sylfaen" w:hAnsi="Sylfaen" w:cs="Sylfaen"/>
                <w:sz w:val="20"/>
                <w:szCs w:val="20"/>
                <w:lang w:val="hy-AM" w:eastAsia="en-US" w:bidi="ar-SA"/>
              </w:rPr>
              <w:t>добавок</w:t>
            </w:r>
            <w:r w:rsidRPr="00FD7461">
              <w:rPr>
                <w:sz w:val="20"/>
                <w:szCs w:val="20"/>
                <w:lang w:val="hy-AM" w:eastAsia="en-US" w:bidi="ar-SA"/>
              </w:rPr>
              <w:t>,</w:t>
            </w:r>
            <w:r w:rsidRPr="00FD7461">
              <w:rPr>
                <w:rFonts w:ascii="Sylfaen" w:hAnsi="Sylfaen" w:cs="Sylfaen"/>
                <w:sz w:val="20"/>
                <w:szCs w:val="20"/>
                <w:lang w:val="hy-AM" w:eastAsia="en-US" w:bidi="ar-SA"/>
              </w:rPr>
              <w:t>ароматизаторов</w:t>
            </w:r>
            <w:r w:rsidRPr="00FD7461">
              <w:rPr>
                <w:sz w:val="20"/>
                <w:szCs w:val="20"/>
                <w:lang w:val="hy-AM" w:eastAsia="en-US" w:bidi="ar-SA"/>
              </w:rPr>
              <w:t xml:space="preserve"> </w:t>
            </w:r>
            <w:r w:rsidRPr="00FD7461">
              <w:rPr>
                <w:rFonts w:ascii="Sylfaen" w:hAnsi="Sylfaen" w:cs="Sylfaen"/>
                <w:sz w:val="20"/>
                <w:szCs w:val="20"/>
                <w:lang w:val="hy-AM" w:eastAsia="en-US" w:bidi="ar-SA"/>
              </w:rPr>
              <w:t>и:</w:t>
            </w:r>
            <w:r w:rsidRPr="00FD7461">
              <w:rPr>
                <w:sz w:val="20"/>
                <w:szCs w:val="20"/>
                <w:lang w:val="hy-AM" w:eastAsia="en-US" w:bidi="ar-SA"/>
              </w:rPr>
              <w:t xml:space="preserve"> </w:t>
            </w:r>
            <w:r w:rsidRPr="00FD7461">
              <w:rPr>
                <w:rFonts w:ascii="Sylfaen" w:hAnsi="Sylfaen" w:cs="Sylfaen"/>
                <w:sz w:val="20"/>
                <w:szCs w:val="20"/>
                <w:lang w:val="hy-AM" w:eastAsia="en-US" w:bidi="ar-SA"/>
              </w:rPr>
              <w:t>технологический</w:t>
            </w:r>
            <w:r w:rsidRPr="00FD7461">
              <w:rPr>
                <w:sz w:val="20"/>
                <w:szCs w:val="20"/>
                <w:lang w:val="hy-AM" w:eastAsia="en-US" w:bidi="ar-SA"/>
              </w:rPr>
              <w:t xml:space="preserve"> </w:t>
            </w:r>
            <w:r w:rsidRPr="00FD7461">
              <w:rPr>
                <w:rFonts w:ascii="Sylfaen" w:hAnsi="Sylfaen" w:cs="Sylfaen"/>
                <w:sz w:val="20"/>
                <w:szCs w:val="20"/>
                <w:lang w:val="hy-AM" w:eastAsia="en-US" w:bidi="ar-SA"/>
              </w:rPr>
              <w:t>вспомогательный</w:t>
            </w:r>
            <w:r w:rsidRPr="00FD7461">
              <w:rPr>
                <w:sz w:val="20"/>
                <w:szCs w:val="20"/>
                <w:lang w:val="hy-AM" w:eastAsia="en-US" w:bidi="ar-SA"/>
              </w:rPr>
              <w:t xml:space="preserve"> </w:t>
            </w:r>
            <w:r w:rsidRPr="00FD7461">
              <w:rPr>
                <w:rFonts w:ascii="Sylfaen" w:hAnsi="Sylfaen" w:cs="Sylfaen"/>
                <w:sz w:val="20"/>
                <w:szCs w:val="20"/>
                <w:lang w:val="hy-AM" w:eastAsia="en-US" w:bidi="ar-SA"/>
              </w:rPr>
              <w:t>средства</w:t>
            </w:r>
            <w:r w:rsidRPr="00FD7461">
              <w:rPr>
                <w:sz w:val="20"/>
                <w:szCs w:val="20"/>
                <w:lang w:val="hy-AM" w:eastAsia="en-US" w:bidi="ar-SA"/>
              </w:rPr>
              <w:t xml:space="preserve"> </w:t>
            </w:r>
            <w:r w:rsidRPr="00FD7461">
              <w:rPr>
                <w:rFonts w:ascii="Sylfaen" w:hAnsi="Sylfaen" w:cs="Sylfaen"/>
                <w:sz w:val="20"/>
                <w:szCs w:val="20"/>
                <w:lang w:val="hy-AM" w:eastAsia="en-US" w:bidi="ar-SA"/>
              </w:rPr>
              <w:t>безопасность</w:t>
            </w:r>
            <w:r w:rsidRPr="00FD7461">
              <w:rPr>
                <w:sz w:val="20"/>
                <w:szCs w:val="20"/>
                <w:lang w:val="hy-AM" w:eastAsia="en-US" w:bidi="ar-SA"/>
              </w:rPr>
              <w:t xml:space="preserve"> </w:t>
            </w:r>
            <w:r w:rsidRPr="00FD7461">
              <w:rPr>
                <w:rFonts w:ascii="Sylfaen" w:hAnsi="Sylfaen" w:cs="Sylfaen"/>
                <w:sz w:val="20"/>
                <w:szCs w:val="20"/>
                <w:lang w:val="hy-AM" w:eastAsia="en-US" w:bidi="ar-SA"/>
              </w:rPr>
              <w:t>презентабельный</w:t>
            </w:r>
            <w:r w:rsidRPr="00FD7461">
              <w:rPr>
                <w:sz w:val="20"/>
                <w:szCs w:val="20"/>
                <w:lang w:val="hy-AM" w:eastAsia="en-US" w:bidi="ar-SA"/>
              </w:rPr>
              <w:t xml:space="preserve"> </w:t>
            </w:r>
            <w:r w:rsidRPr="00FD7461">
              <w:rPr>
                <w:rFonts w:ascii="Sylfaen" w:hAnsi="Sylfaen" w:cs="Sylfaen"/>
                <w:sz w:val="20"/>
                <w:szCs w:val="20"/>
                <w:lang w:val="hy-AM" w:eastAsia="en-US" w:bidi="ar-SA"/>
              </w:rPr>
              <w:t>требования</w:t>
            </w:r>
            <w:r w:rsidRPr="00FD7461">
              <w:rPr>
                <w:sz w:val="20"/>
                <w:szCs w:val="20"/>
                <w:lang w:val="hy-AM" w:eastAsia="en-US" w:bidi="ar-SA"/>
              </w:rPr>
              <w:t>(</w:t>
            </w:r>
            <w:r w:rsidRPr="00FD7461">
              <w:rPr>
                <w:rFonts w:ascii="Sylfaen" w:hAnsi="Sylfaen" w:cs="Sylfaen"/>
                <w:sz w:val="20"/>
                <w:szCs w:val="20"/>
                <w:lang w:val="hy-AM" w:eastAsia="en-US" w:bidi="ar-SA"/>
              </w:rPr>
              <w:t>ММ:</w:t>
            </w:r>
            <w:r w:rsidRPr="00FD7461">
              <w:rPr>
                <w:sz w:val="20"/>
                <w:szCs w:val="20"/>
                <w:lang w:val="hy-AM" w:eastAsia="en-US" w:bidi="ar-SA"/>
              </w:rPr>
              <w:t xml:space="preserve"> </w:t>
            </w:r>
            <w:r w:rsidRPr="00FD7461">
              <w:rPr>
                <w:rFonts w:ascii="Sylfaen" w:hAnsi="Sylfaen" w:cs="Sylfaen"/>
                <w:sz w:val="20"/>
                <w:szCs w:val="20"/>
                <w:lang w:val="hy-AM" w:eastAsia="en-US" w:bidi="ar-SA"/>
              </w:rPr>
              <w:t>ТК:</w:t>
            </w:r>
            <w:r w:rsidRPr="00FD7461">
              <w:rPr>
                <w:sz w:val="20"/>
                <w:szCs w:val="20"/>
                <w:lang w:val="hy-AM" w:eastAsia="en-US" w:bidi="ar-SA"/>
              </w:rPr>
              <w:t>29/2012),</w:t>
            </w:r>
            <w:r w:rsidRPr="00FD7461">
              <w:rPr>
                <w:rFonts w:ascii="Sylfaen" w:hAnsi="Sylfaen" w:cs="Sylfaen"/>
                <w:sz w:val="20"/>
                <w:szCs w:val="20"/>
                <w:lang w:val="hy-AM" w:eastAsia="en-US" w:bidi="ar-SA"/>
              </w:rPr>
              <w:t>Таможня</w:t>
            </w:r>
            <w:r w:rsidRPr="00FD7461">
              <w:rPr>
                <w:sz w:val="20"/>
                <w:szCs w:val="20"/>
                <w:lang w:val="hy-AM" w:eastAsia="en-US" w:bidi="ar-SA"/>
              </w:rPr>
              <w:t xml:space="preserve"> </w:t>
            </w:r>
            <w:r w:rsidRPr="00FD7461">
              <w:rPr>
                <w:rFonts w:ascii="Sylfaen" w:hAnsi="Sylfaen" w:cs="Sylfaen"/>
                <w:sz w:val="20"/>
                <w:szCs w:val="20"/>
                <w:lang w:val="hy-AM" w:eastAsia="en-US" w:bidi="ar-SA"/>
              </w:rPr>
              <w:t>союз</w:t>
            </w:r>
            <w:r w:rsidRPr="00FD7461">
              <w:rPr>
                <w:sz w:val="20"/>
                <w:szCs w:val="20"/>
                <w:lang w:val="hy-AM" w:eastAsia="en-US" w:bidi="ar-SA"/>
              </w:rPr>
              <w:t xml:space="preserve"> </w:t>
            </w:r>
            <w:r w:rsidRPr="00FD7461">
              <w:rPr>
                <w:rFonts w:ascii="Sylfaen" w:hAnsi="Sylfaen" w:cs="Sylfaen"/>
                <w:sz w:val="20"/>
                <w:szCs w:val="20"/>
                <w:lang w:val="hy-AM" w:eastAsia="en-US" w:bidi="ar-SA"/>
              </w:rPr>
              <w:t>комиссии</w:t>
            </w:r>
            <w:r w:rsidRPr="00FD7461">
              <w:rPr>
                <w:sz w:val="20"/>
                <w:szCs w:val="20"/>
                <w:lang w:val="hy-AM" w:eastAsia="en-US" w:bidi="ar-SA"/>
              </w:rPr>
              <w:t>2011 год</w:t>
            </w:r>
            <w:r w:rsidRPr="00FD7461">
              <w:rPr>
                <w:rFonts w:ascii="Sylfaen" w:hAnsi="Sylfaen" w:cs="Sylfaen"/>
                <w:sz w:val="20"/>
                <w:szCs w:val="20"/>
                <w:lang w:val="hy-AM" w:eastAsia="en-US" w:bidi="ar-SA"/>
              </w:rPr>
              <w:t>год</w:t>
            </w:r>
            <w:r w:rsidRPr="00FD7461">
              <w:rPr>
                <w:sz w:val="20"/>
                <w:szCs w:val="20"/>
                <w:lang w:val="hy-AM" w:eastAsia="en-US" w:bidi="ar-SA"/>
              </w:rPr>
              <w:t xml:space="preserve"> </w:t>
            </w:r>
            <w:r w:rsidRPr="00FD7461">
              <w:rPr>
                <w:rFonts w:ascii="Sylfaen" w:hAnsi="Sylfaen" w:cs="Sylfaen"/>
                <w:sz w:val="20"/>
                <w:szCs w:val="20"/>
                <w:lang w:val="hy-AM" w:eastAsia="en-US" w:bidi="ar-SA"/>
              </w:rPr>
              <w:t>Август</w:t>
            </w:r>
            <w:r w:rsidRPr="00FD7461">
              <w:rPr>
                <w:sz w:val="20"/>
                <w:szCs w:val="20"/>
                <w:lang w:val="hy-AM" w:eastAsia="en-US" w:bidi="ar-SA"/>
              </w:rPr>
              <w:t>16-</w:t>
            </w:r>
            <w:r w:rsidRPr="00FD7461">
              <w:rPr>
                <w:rFonts w:ascii="Sylfaen" w:hAnsi="Sylfaen" w:cs="Sylfaen"/>
                <w:sz w:val="20"/>
                <w:szCs w:val="20"/>
                <w:lang w:val="hy-AM" w:eastAsia="en-US" w:bidi="ar-SA"/>
              </w:rPr>
              <w:t>в:</w:t>
            </w:r>
            <w:r w:rsidRPr="00FD7461">
              <w:rPr>
                <w:sz w:val="20"/>
                <w:szCs w:val="20"/>
                <w:lang w:val="hy-AM" w:eastAsia="en-US" w:bidi="ar-SA"/>
              </w:rPr>
              <w:t xml:space="preserve"> </w:t>
            </w:r>
            <w:r w:rsidRPr="00FD7461">
              <w:rPr>
                <w:rFonts w:ascii="Sylfaen" w:hAnsi="Sylfaen" w:cs="Sylfaen"/>
                <w:sz w:val="20"/>
                <w:szCs w:val="20"/>
                <w:lang w:val="hy-AM" w:eastAsia="en-US" w:bidi="ar-SA"/>
              </w:rPr>
              <w:t>число</w:t>
            </w:r>
            <w:r w:rsidRPr="00FD7461">
              <w:rPr>
                <w:sz w:val="20"/>
                <w:szCs w:val="20"/>
                <w:lang w:val="hy-AM" w:eastAsia="en-US" w:bidi="ar-SA"/>
              </w:rPr>
              <w:t>769:</w:t>
            </w:r>
            <w:r w:rsidRPr="00FD7461">
              <w:rPr>
                <w:rFonts w:ascii="Sylfaen" w:hAnsi="Sylfaen" w:cs="Sylfaen"/>
                <w:sz w:val="20"/>
                <w:szCs w:val="20"/>
                <w:lang w:val="hy-AM" w:eastAsia="en-US" w:bidi="ar-SA"/>
              </w:rPr>
              <w:t>по решению</w:t>
            </w:r>
            <w:r w:rsidRPr="00FD7461">
              <w:rPr>
                <w:sz w:val="20"/>
                <w:szCs w:val="20"/>
                <w:lang w:val="hy-AM" w:eastAsia="en-US" w:bidi="ar-SA"/>
              </w:rPr>
              <w:t xml:space="preserve"> </w:t>
            </w:r>
            <w:r w:rsidRPr="00FD7461">
              <w:rPr>
                <w:rFonts w:ascii="Sylfaen" w:hAnsi="Sylfaen" w:cs="Sylfaen"/>
                <w:sz w:val="20"/>
                <w:szCs w:val="20"/>
                <w:lang w:val="hy-AM" w:eastAsia="en-US" w:bidi="ar-SA"/>
              </w:rPr>
              <w:t>принял</w:t>
            </w:r>
            <w:r w:rsidRPr="00FD7461">
              <w:rPr>
                <w:sz w:val="20"/>
                <w:szCs w:val="20"/>
                <w:lang w:val="hy-AM" w:eastAsia="en-US" w:bidi="ar-SA"/>
              </w:rPr>
              <w:t>"</w:t>
            </w:r>
            <w:r w:rsidRPr="00FD7461">
              <w:rPr>
                <w:rFonts w:ascii="Sylfaen" w:hAnsi="Sylfaen" w:cs="Sylfaen"/>
                <w:sz w:val="20"/>
                <w:szCs w:val="20"/>
                <w:lang w:val="hy-AM" w:eastAsia="en-US" w:bidi="ar-SA"/>
              </w:rPr>
              <w:t>упаковки</w:t>
            </w:r>
            <w:r w:rsidRPr="00FD7461">
              <w:rPr>
                <w:sz w:val="20"/>
                <w:szCs w:val="20"/>
                <w:lang w:val="hy-AM" w:eastAsia="en-US" w:bidi="ar-SA"/>
              </w:rPr>
              <w:t xml:space="preserve"> </w:t>
            </w:r>
            <w:r w:rsidRPr="00FD7461">
              <w:rPr>
                <w:rFonts w:ascii="Sylfaen" w:hAnsi="Sylfaen" w:cs="Sylfaen"/>
                <w:sz w:val="20"/>
                <w:szCs w:val="20"/>
                <w:lang w:val="hy-AM" w:eastAsia="en-US" w:bidi="ar-SA"/>
              </w:rPr>
              <w:t>безопасность</w:t>
            </w:r>
            <w:r w:rsidRPr="00FD7461">
              <w:rPr>
                <w:sz w:val="20"/>
                <w:szCs w:val="20"/>
                <w:lang w:val="hy-AM" w:eastAsia="en-US" w:bidi="ar-SA"/>
              </w:rPr>
              <w:t xml:space="preserve"> </w:t>
            </w:r>
            <w:r w:rsidRPr="00FD7461">
              <w:rPr>
                <w:rFonts w:ascii="Sylfaen" w:hAnsi="Sylfaen" w:cs="Sylfaen"/>
                <w:sz w:val="20"/>
                <w:szCs w:val="20"/>
                <w:lang w:val="hy-AM" w:eastAsia="en-US" w:bidi="ar-SA"/>
              </w:rPr>
              <w:t>о</w:t>
            </w:r>
            <w:r w:rsidRPr="00FD7461">
              <w:rPr>
                <w:sz w:val="20"/>
                <w:szCs w:val="20"/>
                <w:lang w:val="hy-AM" w:eastAsia="en-US" w:bidi="ar-SA"/>
              </w:rPr>
              <w:t>(</w:t>
            </w:r>
            <w:r w:rsidRPr="00FD7461">
              <w:rPr>
                <w:rFonts w:ascii="Sylfaen" w:hAnsi="Sylfaen" w:cs="Sylfaen"/>
                <w:sz w:val="20"/>
                <w:szCs w:val="20"/>
                <w:lang w:val="hy-AM" w:eastAsia="en-US" w:bidi="ar-SA"/>
              </w:rPr>
              <w:t>ММ:</w:t>
            </w:r>
            <w:r w:rsidRPr="00FD7461">
              <w:rPr>
                <w:sz w:val="20"/>
                <w:szCs w:val="20"/>
                <w:lang w:val="hy-AM" w:eastAsia="en-US" w:bidi="ar-SA"/>
              </w:rPr>
              <w:t xml:space="preserve"> </w:t>
            </w:r>
            <w:r w:rsidRPr="00FD7461">
              <w:rPr>
                <w:rFonts w:ascii="Sylfaen" w:hAnsi="Sylfaen" w:cs="Sylfaen"/>
                <w:sz w:val="20"/>
                <w:szCs w:val="20"/>
                <w:lang w:val="hy-AM" w:eastAsia="en-US" w:bidi="ar-SA"/>
              </w:rPr>
              <w:t>ТК:</w:t>
            </w:r>
            <w:r w:rsidRPr="00FD7461">
              <w:rPr>
                <w:sz w:val="20"/>
                <w:szCs w:val="20"/>
                <w:lang w:val="hy-AM" w:eastAsia="en-US" w:bidi="ar-SA"/>
              </w:rPr>
              <w:t>005/2011)</w:t>
            </w:r>
            <w:r w:rsidRPr="00FD7461">
              <w:rPr>
                <w:rFonts w:ascii="Sylfaen" w:hAnsi="Sylfaen" w:cs="Sylfaen"/>
                <w:sz w:val="20"/>
                <w:szCs w:val="20"/>
                <w:lang w:val="hy-AM" w:eastAsia="en-US" w:bidi="ar-SA"/>
              </w:rPr>
              <w:t>правила</w:t>
            </w:r>
            <w:r w:rsidRPr="00FD7461">
              <w:rPr>
                <w:sz w:val="20"/>
                <w:szCs w:val="20"/>
                <w:lang w:val="hy-AM" w:eastAsia="en-US" w:bidi="ar-SA"/>
              </w:rPr>
              <w:t>,</w:t>
            </w:r>
            <w:r w:rsidRPr="00FD7461">
              <w:rPr>
                <w:rFonts w:ascii="Sylfaen" w:hAnsi="Sylfaen" w:cs="Sylfaen"/>
                <w:sz w:val="20"/>
                <w:szCs w:val="20"/>
                <w:lang w:val="hy-AM" w:eastAsia="en-US" w:bidi="ar-SA"/>
              </w:rPr>
              <w:t>Еда</w:t>
            </w:r>
            <w:r w:rsidRPr="00FD7461">
              <w:rPr>
                <w:sz w:val="20"/>
                <w:szCs w:val="20"/>
                <w:lang w:val="hy-AM" w:eastAsia="en-US" w:bidi="ar-SA"/>
              </w:rPr>
              <w:t xml:space="preserve"> </w:t>
            </w:r>
            <w:r w:rsidRPr="00FD7461">
              <w:rPr>
                <w:rFonts w:ascii="Sylfaen" w:hAnsi="Sylfaen" w:cs="Sylfaen"/>
                <w:sz w:val="20"/>
                <w:szCs w:val="20"/>
                <w:lang w:val="hy-AM" w:eastAsia="en-US" w:bidi="ar-SA"/>
              </w:rPr>
              <w:t>безопасность</w:t>
            </w:r>
            <w:r w:rsidRPr="00FD7461">
              <w:rPr>
                <w:sz w:val="20"/>
                <w:szCs w:val="20"/>
                <w:lang w:val="hy-AM" w:eastAsia="en-US" w:bidi="ar-SA"/>
              </w:rPr>
              <w:t xml:space="preserve"> </w:t>
            </w:r>
            <w:r w:rsidRPr="00FD7461">
              <w:rPr>
                <w:rFonts w:ascii="Sylfaen" w:hAnsi="Sylfaen" w:cs="Sylfaen"/>
                <w:sz w:val="20"/>
                <w:szCs w:val="20"/>
                <w:lang w:val="hy-AM" w:eastAsia="en-US" w:bidi="ar-SA"/>
              </w:rPr>
              <w:t>о</w:t>
            </w:r>
          </w:p>
          <w:p w:rsidR="00AB5C3C" w:rsidRPr="00FD7461" w:rsidRDefault="00AB5C3C" w:rsidP="00AB5C3C">
            <w:pPr>
              <w:rPr>
                <w:rFonts w:ascii="Sylfaen" w:hAnsi="Sylfaen"/>
                <w:sz w:val="20"/>
                <w:lang w:val="hy-AM" w:eastAsia="en-US" w:bidi="ar-SA"/>
              </w:rPr>
            </w:pPr>
            <w:r w:rsidRPr="00FD7461">
              <w:rPr>
                <w:rFonts w:ascii="Sylfaen" w:hAnsi="Sylfaen" w:cs="Sylfaen"/>
                <w:sz w:val="20"/>
                <w:szCs w:val="20"/>
                <w:lang w:val="hy-AM" w:eastAsia="en-US" w:bidi="ar-SA"/>
              </w:rPr>
              <w:t>РА:</w:t>
            </w:r>
            <w:r w:rsidRPr="00FD7461">
              <w:rPr>
                <w:sz w:val="20"/>
                <w:szCs w:val="20"/>
                <w:lang w:val="hy-AM" w:eastAsia="en-US" w:bidi="ar-SA"/>
              </w:rPr>
              <w:t xml:space="preserve"> </w:t>
            </w:r>
            <w:r w:rsidRPr="00FD7461">
              <w:rPr>
                <w:rFonts w:ascii="Sylfaen" w:hAnsi="Sylfaen" w:cs="Sylfaen"/>
                <w:sz w:val="20"/>
                <w:szCs w:val="20"/>
                <w:lang w:val="hy-AM" w:eastAsia="en-US" w:bidi="ar-SA"/>
              </w:rPr>
              <w:t>закона</w:t>
            </w:r>
            <w:r w:rsidRPr="00FD7461">
              <w:rPr>
                <w:sz w:val="20"/>
                <w:szCs w:val="20"/>
                <w:lang w:val="hy-AM" w:eastAsia="en-US" w:bidi="ar-SA"/>
              </w:rPr>
              <w:t xml:space="preserve"> </w:t>
            </w:r>
            <w:r w:rsidRPr="00FD7461">
              <w:rPr>
                <w:rFonts w:ascii="Tahoma" w:hAnsi="Tahoma" w:cs="Tahoma"/>
                <w:sz w:val="20"/>
                <w:szCs w:val="20"/>
                <w:lang w:val="hy-AM" w:eastAsia="en-US" w:bidi="ar-SA"/>
              </w:rPr>
              <w:t>.</w:t>
            </w:r>
            <w:r w:rsidRPr="00FD7461">
              <w:rPr>
                <w:sz w:val="20"/>
                <w:szCs w:val="20"/>
                <w:lang w:val="hy-AM" w:eastAsia="en-US" w:bidi="ar-SA"/>
              </w:rPr>
              <w:t xml:space="preserve"> </w:t>
            </w:r>
            <w:r w:rsidRPr="00FD7461">
              <w:rPr>
                <w:rFonts w:ascii="Sylfaen" w:hAnsi="Sylfaen" w:cs="Sylfaen"/>
                <w:sz w:val="20"/>
                <w:szCs w:val="20"/>
                <w:lang w:val="hy-AM" w:eastAsia="en-US" w:bidi="ar-SA"/>
              </w:rPr>
              <w:t>Маркировка</w:t>
            </w:r>
            <w:r w:rsidRPr="00FD7461">
              <w:rPr>
                <w:sz w:val="20"/>
                <w:szCs w:val="20"/>
                <w:lang w:val="hy-AM" w:eastAsia="en-US" w:bidi="ar-SA"/>
              </w:rPr>
              <w:t xml:space="preserve"> </w:t>
            </w:r>
            <w:r w:rsidRPr="00FD7461">
              <w:rPr>
                <w:rFonts w:ascii="Sylfaen" w:hAnsi="Sylfaen" w:cs="Sylfaen"/>
                <w:sz w:val="20"/>
                <w:szCs w:val="20"/>
                <w:lang w:val="hy-AM" w:eastAsia="en-US" w:bidi="ar-SA"/>
              </w:rPr>
              <w:t>читаемый</w:t>
            </w:r>
            <w:r w:rsidRPr="00FD7461">
              <w:rPr>
                <w:sz w:val="20"/>
                <w:szCs w:val="20"/>
                <w:lang w:val="hy-AM" w:eastAsia="en-US" w:bidi="ar-SA"/>
              </w:rPr>
              <w:t>:</w:t>
            </w:r>
            <w:r w:rsidRPr="00FD7461">
              <w:rPr>
                <w:rFonts w:ascii="Sylfaen" w:hAnsi="Sylfaen" w:cs="Sylfaen"/>
                <w:sz w:val="20"/>
                <w:szCs w:val="20"/>
                <w:lang w:val="hy-AM" w:eastAsia="en-US" w:bidi="ar-SA"/>
              </w:rPr>
              <w:t>Еда</w:t>
            </w:r>
            <w:r w:rsidRPr="00FD7461">
              <w:rPr>
                <w:sz w:val="20"/>
                <w:szCs w:val="20"/>
                <w:lang w:val="hy-AM" w:eastAsia="en-US" w:bidi="ar-SA"/>
              </w:rPr>
              <w:t xml:space="preserve"> </w:t>
            </w:r>
            <w:r w:rsidRPr="00FD7461">
              <w:rPr>
                <w:rFonts w:ascii="Sylfaen" w:hAnsi="Sylfaen" w:cs="Sylfaen"/>
                <w:sz w:val="20"/>
                <w:szCs w:val="20"/>
                <w:lang w:val="hy-AM" w:eastAsia="en-US" w:bidi="ar-SA"/>
              </w:rPr>
              <w:t>предложения</w:t>
            </w:r>
            <w:r w:rsidRPr="00FD7461">
              <w:rPr>
                <w:sz w:val="20"/>
                <w:szCs w:val="20"/>
                <w:lang w:val="hy-AM" w:eastAsia="en-US" w:bidi="ar-SA"/>
              </w:rPr>
              <w:t xml:space="preserve"> </w:t>
            </w:r>
            <w:r w:rsidRPr="00FD7461">
              <w:rPr>
                <w:rFonts w:ascii="Sylfaen" w:hAnsi="Sylfaen" w:cs="Sylfaen"/>
                <w:sz w:val="20"/>
                <w:szCs w:val="20"/>
                <w:lang w:val="hy-AM" w:eastAsia="en-US" w:bidi="ar-SA"/>
              </w:rPr>
              <w:t>случай</w:t>
            </w:r>
            <w:r w:rsidRPr="00FD7461">
              <w:rPr>
                <w:sz w:val="20"/>
                <w:szCs w:val="20"/>
                <w:lang w:val="hy-AM" w:eastAsia="en-US" w:bidi="ar-SA"/>
              </w:rPr>
              <w:t xml:space="preserve"> </w:t>
            </w:r>
            <w:r w:rsidRPr="00FD7461">
              <w:rPr>
                <w:rFonts w:ascii="Sylfaen" w:hAnsi="Sylfaen" w:cs="Sylfaen"/>
                <w:sz w:val="20"/>
                <w:szCs w:val="20"/>
                <w:lang w:val="hy-AM" w:eastAsia="en-US" w:bidi="ar-SA"/>
              </w:rPr>
              <w:t>технический</w:t>
            </w:r>
            <w:r w:rsidRPr="00FD7461">
              <w:rPr>
                <w:sz w:val="20"/>
                <w:szCs w:val="20"/>
                <w:lang w:val="hy-AM" w:eastAsia="en-US" w:bidi="ar-SA"/>
              </w:rPr>
              <w:t xml:space="preserve"> </w:t>
            </w:r>
            <w:r w:rsidRPr="00FD7461">
              <w:rPr>
                <w:rFonts w:ascii="Sylfaen" w:hAnsi="Sylfaen" w:cs="Sylfaen"/>
                <w:sz w:val="20"/>
                <w:szCs w:val="20"/>
                <w:lang w:val="hy-AM" w:eastAsia="en-US" w:bidi="ar-SA"/>
              </w:rPr>
              <w:t>согласно спецификации</w:t>
            </w:r>
            <w:r w:rsidRPr="00FD7461">
              <w:rPr>
                <w:sz w:val="20"/>
                <w:szCs w:val="20"/>
                <w:lang w:val="hy-AM" w:eastAsia="en-US" w:bidi="ar-SA"/>
              </w:rPr>
              <w:t xml:space="preserve"> </w:t>
            </w:r>
            <w:r w:rsidRPr="00FD7461">
              <w:rPr>
                <w:rFonts w:ascii="Sylfaen" w:hAnsi="Sylfaen" w:cs="Sylfaen"/>
                <w:sz w:val="20"/>
                <w:szCs w:val="20"/>
                <w:lang w:val="hy-AM" w:eastAsia="en-US" w:bidi="ar-SA"/>
              </w:rPr>
              <w:t>или</w:t>
            </w:r>
            <w:r w:rsidRPr="00FD7461">
              <w:rPr>
                <w:sz w:val="20"/>
                <w:szCs w:val="20"/>
                <w:lang w:val="hy-AM" w:eastAsia="en-US" w:bidi="ar-SA"/>
              </w:rPr>
              <w:t xml:space="preserve"> </w:t>
            </w:r>
            <w:r w:rsidRPr="00FD7461">
              <w:rPr>
                <w:rFonts w:ascii="Sylfaen" w:hAnsi="Sylfaen" w:cs="Sylfaen"/>
                <w:sz w:val="20"/>
                <w:szCs w:val="20"/>
                <w:lang w:val="hy-AM" w:eastAsia="en-US" w:bidi="ar-SA"/>
              </w:rPr>
              <w:t>предложения</w:t>
            </w:r>
            <w:r w:rsidRPr="00FD7461">
              <w:rPr>
                <w:sz w:val="20"/>
                <w:szCs w:val="20"/>
                <w:lang w:val="hy-AM" w:eastAsia="en-US" w:bidi="ar-SA"/>
              </w:rPr>
              <w:t xml:space="preserve"> </w:t>
            </w:r>
            <w:r w:rsidRPr="00FD7461">
              <w:rPr>
                <w:rFonts w:ascii="Sylfaen" w:hAnsi="Sylfaen" w:cs="Sylfaen"/>
                <w:sz w:val="20"/>
                <w:szCs w:val="20"/>
                <w:lang w:val="hy-AM" w:eastAsia="en-US" w:bidi="ar-SA"/>
              </w:rPr>
              <w:t>условия</w:t>
            </w:r>
            <w:r w:rsidRPr="00FD7461">
              <w:rPr>
                <w:sz w:val="20"/>
                <w:szCs w:val="20"/>
                <w:lang w:val="hy-AM" w:eastAsia="en-US" w:bidi="ar-SA"/>
              </w:rPr>
              <w:t xml:space="preserve"> </w:t>
            </w:r>
            <w:r w:rsidRPr="00FD7461">
              <w:rPr>
                <w:rFonts w:ascii="Sylfaen" w:hAnsi="Sylfaen" w:cs="Sylfaen"/>
                <w:sz w:val="20"/>
                <w:szCs w:val="20"/>
                <w:lang w:val="hy-AM" w:eastAsia="en-US" w:bidi="ar-SA"/>
              </w:rPr>
              <w:t>непоследовательность</w:t>
            </w:r>
            <w:r w:rsidRPr="00FD7461">
              <w:rPr>
                <w:sz w:val="20"/>
                <w:szCs w:val="20"/>
                <w:lang w:val="hy-AM" w:eastAsia="en-US" w:bidi="ar-SA"/>
              </w:rPr>
              <w:t xml:space="preserve"> </w:t>
            </w:r>
            <w:r w:rsidRPr="00FD7461">
              <w:rPr>
                <w:rFonts w:ascii="Sylfaen" w:hAnsi="Sylfaen" w:cs="Sylfaen"/>
                <w:sz w:val="20"/>
                <w:szCs w:val="20"/>
                <w:lang w:val="hy-AM" w:eastAsia="en-US" w:bidi="ar-SA"/>
              </w:rPr>
              <w:t>в:</w:t>
            </w:r>
            <w:r w:rsidRPr="00FD7461">
              <w:rPr>
                <w:sz w:val="20"/>
                <w:szCs w:val="20"/>
                <w:lang w:val="hy-AM" w:eastAsia="en-US" w:bidi="ar-SA"/>
              </w:rPr>
              <w:t xml:space="preserve"> </w:t>
            </w:r>
            <w:r w:rsidRPr="00FD7461">
              <w:rPr>
                <w:rFonts w:ascii="Sylfaen" w:hAnsi="Sylfaen" w:cs="Sylfaen"/>
                <w:sz w:val="20"/>
                <w:szCs w:val="20"/>
                <w:lang w:val="hy-AM" w:eastAsia="en-US" w:bidi="ar-SA"/>
              </w:rPr>
              <w:t>приложение</w:t>
            </w:r>
            <w:r w:rsidRPr="00FD7461">
              <w:rPr>
                <w:sz w:val="20"/>
                <w:szCs w:val="20"/>
                <w:lang w:val="hy-AM" w:eastAsia="en-US" w:bidi="ar-SA"/>
              </w:rPr>
              <w:t xml:space="preserve"> </w:t>
            </w:r>
            <w:r w:rsidRPr="00FD7461">
              <w:rPr>
                <w:rFonts w:ascii="Sylfaen" w:hAnsi="Sylfaen" w:cs="Sylfaen"/>
                <w:sz w:val="20"/>
                <w:szCs w:val="20"/>
                <w:lang w:val="hy-AM" w:eastAsia="en-US" w:bidi="ar-SA"/>
              </w:rPr>
              <w:t>прийти</w:t>
            </w:r>
            <w:r w:rsidRPr="00FD7461">
              <w:rPr>
                <w:sz w:val="20"/>
                <w:szCs w:val="20"/>
                <w:lang w:val="hy-AM" w:eastAsia="en-US" w:bidi="ar-SA"/>
              </w:rPr>
              <w:t xml:space="preserve"> </w:t>
            </w:r>
            <w:r w:rsidRPr="00FD7461">
              <w:rPr>
                <w:rFonts w:ascii="Sylfaen" w:hAnsi="Sylfaen" w:cs="Sylfaen"/>
                <w:sz w:val="20"/>
                <w:szCs w:val="20"/>
                <w:lang w:val="hy-AM" w:eastAsia="en-US" w:bidi="ar-SA"/>
              </w:rPr>
              <w:t>случай</w:t>
            </w:r>
            <w:r w:rsidRPr="00FD7461">
              <w:rPr>
                <w:sz w:val="20"/>
                <w:szCs w:val="20"/>
                <w:lang w:val="hy-AM" w:eastAsia="en-US" w:bidi="ar-SA"/>
              </w:rPr>
              <w:t xml:space="preserve"> </w:t>
            </w:r>
            <w:r w:rsidRPr="00FD7461">
              <w:rPr>
                <w:rFonts w:ascii="Sylfaen" w:hAnsi="Sylfaen" w:cs="Sylfaen"/>
                <w:sz w:val="20"/>
                <w:szCs w:val="20"/>
                <w:lang w:val="hy-AM" w:eastAsia="en-US" w:bidi="ar-SA"/>
              </w:rPr>
              <w:t>непоследовательность</w:t>
            </w:r>
            <w:r w:rsidRPr="00FD7461">
              <w:rPr>
                <w:sz w:val="20"/>
                <w:szCs w:val="20"/>
                <w:lang w:val="hy-AM" w:eastAsia="en-US" w:bidi="ar-SA"/>
              </w:rPr>
              <w:t xml:space="preserve"> </w:t>
            </w:r>
            <w:r w:rsidRPr="00FD7461">
              <w:rPr>
                <w:rFonts w:ascii="Sylfaen" w:hAnsi="Sylfaen" w:cs="Sylfaen"/>
                <w:sz w:val="20"/>
                <w:szCs w:val="20"/>
                <w:lang w:val="hy-AM" w:eastAsia="en-US" w:bidi="ar-SA"/>
              </w:rPr>
              <w:t>исправление</w:t>
            </w:r>
            <w:r w:rsidRPr="00FD7461">
              <w:rPr>
                <w:sz w:val="20"/>
                <w:szCs w:val="20"/>
                <w:lang w:val="hy-AM" w:eastAsia="en-US" w:bidi="ar-SA"/>
              </w:rPr>
              <w:t xml:space="preserve"> </w:t>
            </w:r>
            <w:r w:rsidRPr="00FD7461">
              <w:rPr>
                <w:rFonts w:ascii="Sylfaen" w:hAnsi="Sylfaen" w:cs="Sylfaen"/>
                <w:sz w:val="20"/>
                <w:szCs w:val="20"/>
                <w:lang w:val="hy-AM" w:eastAsia="en-US" w:bidi="ar-SA"/>
              </w:rPr>
              <w:t>срок:</w:t>
            </w:r>
            <w:r w:rsidRPr="00FD7461">
              <w:rPr>
                <w:sz w:val="20"/>
                <w:szCs w:val="20"/>
                <w:lang w:val="hy-AM" w:eastAsia="en-US" w:bidi="ar-SA"/>
              </w:rPr>
              <w:t xml:space="preserve"> </w:t>
            </w:r>
            <w:r w:rsidRPr="00FD7461">
              <w:rPr>
                <w:rFonts w:ascii="Sylfaen" w:hAnsi="Sylfaen" w:cs="Sylfaen"/>
                <w:sz w:val="20"/>
                <w:szCs w:val="20"/>
                <w:lang w:val="hy-AM" w:eastAsia="en-US" w:bidi="ar-SA"/>
              </w:rPr>
              <w:t>является</w:t>
            </w:r>
            <w:r w:rsidRPr="00FD7461">
              <w:rPr>
                <w:sz w:val="20"/>
                <w:szCs w:val="20"/>
                <w:lang w:val="hy-AM" w:eastAsia="en-US" w:bidi="ar-SA"/>
              </w:rPr>
              <w:t xml:space="preserve"> </w:t>
            </w:r>
            <w:r w:rsidRPr="00FD7461">
              <w:rPr>
                <w:rFonts w:ascii="Sylfaen" w:hAnsi="Sylfaen" w:cs="Sylfaen"/>
                <w:sz w:val="20"/>
                <w:szCs w:val="20"/>
                <w:lang w:val="hy-AM" w:eastAsia="en-US" w:bidi="ar-SA"/>
              </w:rPr>
              <w:t>определенный</w:t>
            </w:r>
            <w:r w:rsidRPr="00FD7461">
              <w:rPr>
                <w:sz w:val="20"/>
                <w:szCs w:val="20"/>
                <w:lang w:val="hy-AM" w:eastAsia="en-US" w:bidi="ar-SA"/>
              </w:rPr>
              <w:t>1:</w:t>
            </w:r>
            <w:r w:rsidRPr="00FD7461">
              <w:rPr>
                <w:rFonts w:ascii="Sylfaen" w:hAnsi="Sylfaen" w:cs="Sylfaen"/>
                <w:sz w:val="20"/>
                <w:szCs w:val="20"/>
                <w:lang w:val="hy-AM" w:eastAsia="en-US" w:bidi="ar-SA"/>
              </w:rPr>
              <w:t>день</w:t>
            </w:r>
            <w:r w:rsidRPr="00FD7461">
              <w:rPr>
                <w:sz w:val="20"/>
                <w:szCs w:val="20"/>
                <w:lang w:val="hy-AM" w:eastAsia="en-US" w:bidi="ar-SA"/>
              </w:rPr>
              <w:t>:</w:t>
            </w:r>
          </w:p>
        </w:tc>
        <w:tc>
          <w:tcPr>
            <w:tcW w:w="672" w:type="dxa"/>
            <w:shd w:val="clear" w:color="auto" w:fill="auto"/>
          </w:tcPr>
          <w:p w:rsidR="00AB5C3C" w:rsidRPr="00FD7461" w:rsidRDefault="00AB5C3C" w:rsidP="00AB5C3C">
            <w:pPr>
              <w:jc w:val="center"/>
              <w:rPr>
                <w:rFonts w:ascii="Arial AM" w:hAnsi="Arial AM"/>
                <w:sz w:val="20"/>
                <w:lang w:val="hy-AM" w:eastAsia="en-US" w:bidi="ar-SA"/>
              </w:rPr>
            </w:pPr>
            <w:r w:rsidRPr="00FD7461">
              <w:rPr>
                <w:rFonts w:ascii="Sylfaen" w:hAnsi="Sylfaen" w:cs="Sylfaen"/>
                <w:sz w:val="20"/>
                <w:szCs w:val="20"/>
                <w:lang w:val="en-US" w:eastAsia="en-US" w:bidi="ar-SA"/>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2000 г.</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400 000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200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200</w:t>
            </w:r>
          </w:p>
        </w:tc>
        <w:tc>
          <w:tcPr>
            <w:tcW w:w="1362" w:type="dxa"/>
            <w:shd w:val="clear" w:color="auto" w:fill="auto"/>
          </w:tcPr>
          <w:p w:rsidR="00AB5C3C" w:rsidRPr="00FD7461" w:rsidRDefault="00AB5C3C" w:rsidP="00AB5C3C">
            <w:pPr>
              <w:rPr>
                <w:lang w:val="hy-AM" w:eastAsia="en-US" w:bidi="ar-SA"/>
              </w:rPr>
            </w:pPr>
            <w:r w:rsidRPr="00FD7461">
              <w:rPr>
                <w:rFonts w:ascii="Sylfaen" w:hAnsi="Sylfaen" w:cs="Sylfaen"/>
                <w:sz w:val="16"/>
                <w:szCs w:val="16"/>
                <w:lang w:val="hy-AM" w:eastAsia="en-US" w:bidi="ar-SA"/>
              </w:rPr>
              <w:t xml:space="preserve">После вступления в силу договора до последнего рабочего дня, установленного на декабрь </w:t>
            </w:r>
            <w:r w:rsidRPr="00FD7461">
              <w:rPr>
                <w:rFonts w:ascii="Sylfaen" w:hAnsi="Sylfaen" w:cs="Sylfaen"/>
                <w:sz w:val="16"/>
                <w:szCs w:val="16"/>
                <w:lang w:val="hy-AM" w:eastAsia="en-US" w:bidi="ar-SA"/>
              </w:rPr>
              <w:lastRenderedPageBreak/>
              <w:t>месяц в детском саду 2025 года включительно.</w:t>
            </w:r>
          </w:p>
        </w:tc>
      </w:tr>
      <w:tr w:rsidR="00AB5C3C" w:rsidRPr="00FD7461" w:rsidTr="00030037">
        <w:trPr>
          <w:trHeight w:val="570"/>
        </w:trPr>
        <w:tc>
          <w:tcPr>
            <w:tcW w:w="709" w:type="dxa"/>
            <w:shd w:val="clear" w:color="auto" w:fill="auto"/>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lastRenderedPageBreak/>
              <w:t>25</w:t>
            </w:r>
          </w:p>
        </w:tc>
        <w:tc>
          <w:tcPr>
            <w:tcW w:w="1134" w:type="dxa"/>
            <w:shd w:val="clear" w:color="auto" w:fill="auto"/>
          </w:tcPr>
          <w:p w:rsidR="00AB5C3C" w:rsidRPr="00FD7461" w:rsidRDefault="00AB5C3C" w:rsidP="00AB5C3C">
            <w:pPr>
              <w:rPr>
                <w:rFonts w:ascii="Arial AM" w:hAnsi="Arial AM"/>
                <w:color w:val="000000"/>
                <w:sz w:val="20"/>
                <w:szCs w:val="20"/>
                <w:lang w:val="en-US" w:eastAsia="en-US" w:bidi="ar-SA"/>
              </w:rPr>
            </w:pPr>
            <w:r w:rsidRPr="00FD7461">
              <w:rPr>
                <w:sz w:val="20"/>
                <w:szCs w:val="20"/>
                <w:lang w:val="en-US" w:eastAsia="en-US" w:bidi="ar-SA"/>
              </w:rPr>
              <w:t>15332290</w:t>
            </w:r>
          </w:p>
        </w:tc>
        <w:tc>
          <w:tcPr>
            <w:tcW w:w="926" w:type="dxa"/>
            <w:shd w:val="clear" w:color="auto" w:fill="auto"/>
          </w:tcPr>
          <w:p w:rsidR="00AB5C3C" w:rsidRPr="00FD7461" w:rsidRDefault="00AB5C3C" w:rsidP="00AB5C3C">
            <w:pPr>
              <w:rPr>
                <w:rFonts w:ascii="Sylfaen" w:hAnsi="Sylfaen" w:cs="Sylfaen"/>
                <w:color w:val="000000"/>
                <w:sz w:val="20"/>
                <w:szCs w:val="20"/>
                <w:lang w:val="en-US" w:eastAsia="en-US" w:bidi="ar-SA"/>
              </w:rPr>
            </w:pPr>
            <w:r w:rsidRPr="00FD7461">
              <w:rPr>
                <w:rFonts w:ascii="Sylfaen" w:hAnsi="Sylfaen" w:cs="Sylfaen"/>
                <w:lang w:val="en-US" w:eastAsia="en-US" w:bidi="ar-SA"/>
              </w:rPr>
              <w:t>глушилка</w:t>
            </w:r>
          </w:p>
        </w:tc>
        <w:tc>
          <w:tcPr>
            <w:tcW w:w="941" w:type="dxa"/>
            <w:shd w:val="clear" w:color="auto" w:fill="auto"/>
          </w:tcPr>
          <w:p w:rsidR="00AB5C3C" w:rsidRPr="00FD7461" w:rsidRDefault="00AB5C3C" w:rsidP="00AB5C3C">
            <w:pPr>
              <w:rPr>
                <w:rFonts w:ascii="Sylfaen" w:hAnsi="Sylfaen" w:cs="Sylfaen"/>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spacing w:after="200"/>
              <w:rPr>
                <w:rFonts w:ascii="Sylfaen" w:hAnsi="Sylfaen"/>
                <w:sz w:val="20"/>
                <w:szCs w:val="20"/>
                <w:lang w:val="hy-AM" w:eastAsia="en-US" w:bidi="ar-SA"/>
              </w:rPr>
            </w:pPr>
            <w:r w:rsidRPr="00FD7461">
              <w:rPr>
                <w:rFonts w:ascii="Sylfaen" w:hAnsi="Sylfaen"/>
                <w:sz w:val="20"/>
                <w:szCs w:val="20"/>
                <w:lang w:val="hy-AM" w:eastAsia="en-US" w:bidi="ar-SA"/>
              </w:rPr>
              <w:t>Джемы различных видов местные АСТ 48-2007. Безопасность согласно гигиеническим нормам N 2-III-4.9-01-2010, и маркировка согласно статье 8 Закона РА "О безопасности пищевых продуктов".</w:t>
            </w:r>
          </w:p>
          <w:p w:rsidR="00AB5C3C" w:rsidRPr="00FD7461" w:rsidRDefault="00AB5C3C" w:rsidP="00AB5C3C">
            <w:pPr>
              <w:rPr>
                <w:rFonts w:ascii="Sylfaen" w:hAnsi="Sylfaen" w:cs="Sylfaen"/>
                <w:sz w:val="20"/>
                <w:szCs w:val="20"/>
                <w:lang w:val="hy-AM" w:eastAsia="en-US" w:bidi="ar-SA"/>
              </w:rPr>
            </w:pPr>
          </w:p>
        </w:tc>
        <w:tc>
          <w:tcPr>
            <w:tcW w:w="672" w:type="dxa"/>
            <w:shd w:val="clear" w:color="auto" w:fill="auto"/>
          </w:tcPr>
          <w:p w:rsidR="00AB5C3C" w:rsidRPr="00FD7461" w:rsidRDefault="00AB5C3C" w:rsidP="00AB5C3C">
            <w:pPr>
              <w:jc w:val="center"/>
              <w:rPr>
                <w:rFonts w:ascii="Sylfaen" w:hAnsi="Sylfaen" w:cs="Sylfaen"/>
                <w:sz w:val="20"/>
                <w:szCs w:val="20"/>
                <w:lang w:eastAsia="en-US" w:bidi="ar-SA"/>
              </w:rPr>
            </w:pPr>
            <w:r w:rsidRPr="00FD7461">
              <w:rPr>
                <w:rFonts w:ascii="Sylfaen" w:hAnsi="Sylfaen" w:cs="Sylfaen"/>
                <w:sz w:val="20"/>
                <w:szCs w:val="20"/>
                <w:lang w:eastAsia="en-US" w:bidi="ar-SA"/>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cs="Calibri"/>
                <w:color w:val="000000"/>
                <w:sz w:val="20"/>
                <w:szCs w:val="20"/>
                <w:lang w:eastAsia="en-US" w:bidi="ar-SA"/>
              </w:rPr>
            </w:pPr>
            <w:r w:rsidRPr="00FD7461">
              <w:rPr>
                <w:rFonts w:ascii="Calibri" w:hAnsi="Calibri" w:cs="Calibri"/>
                <w:color w:val="000000"/>
                <w:sz w:val="20"/>
                <w:szCs w:val="20"/>
                <w:lang w:eastAsia="en-US" w:bidi="ar-SA"/>
              </w:rPr>
              <w:t>1300: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26000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20:00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20:00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570"/>
        </w:trPr>
        <w:tc>
          <w:tcPr>
            <w:tcW w:w="709" w:type="dxa"/>
            <w:shd w:val="clear" w:color="auto" w:fill="auto"/>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28</w:t>
            </w:r>
          </w:p>
        </w:tc>
        <w:tc>
          <w:tcPr>
            <w:tcW w:w="1134" w:type="dxa"/>
            <w:shd w:val="clear" w:color="auto" w:fill="auto"/>
          </w:tcPr>
          <w:p w:rsidR="00AB5C3C" w:rsidRPr="00FD7461" w:rsidRDefault="00AB5C3C" w:rsidP="00AB5C3C">
            <w:pPr>
              <w:rPr>
                <w:sz w:val="20"/>
                <w:szCs w:val="20"/>
                <w:lang w:val="en-US" w:eastAsia="en-US" w:bidi="ar-SA"/>
              </w:rPr>
            </w:pPr>
            <w:r w:rsidRPr="00FD7461">
              <w:rPr>
                <w:sz w:val="20"/>
                <w:szCs w:val="20"/>
                <w:lang w:val="en-US" w:eastAsia="en-US" w:bidi="ar-SA"/>
              </w:rPr>
              <w:t>15320000</w:t>
            </w:r>
          </w:p>
        </w:tc>
        <w:tc>
          <w:tcPr>
            <w:tcW w:w="926" w:type="dxa"/>
            <w:shd w:val="clear" w:color="auto" w:fill="auto"/>
          </w:tcPr>
          <w:p w:rsidR="00AB5C3C" w:rsidRPr="00FD7461" w:rsidRDefault="00AB5C3C" w:rsidP="00AB5C3C">
            <w:pPr>
              <w:rPr>
                <w:rFonts w:ascii="Sylfaen" w:hAnsi="Sylfaen" w:cs="Sylfaen"/>
                <w:lang w:eastAsia="en-US" w:bidi="ar-SA"/>
              </w:rPr>
            </w:pPr>
            <w:r w:rsidRPr="00FD7461">
              <w:rPr>
                <w:rFonts w:ascii="Sylfaen" w:hAnsi="Sylfaen" w:cs="Sylfaen"/>
                <w:lang w:eastAsia="en-US" w:bidi="ar-SA"/>
              </w:rPr>
              <w:t>сок</w:t>
            </w:r>
          </w:p>
        </w:tc>
        <w:tc>
          <w:tcPr>
            <w:tcW w:w="941" w:type="dxa"/>
            <w:shd w:val="clear" w:color="auto" w:fill="auto"/>
          </w:tcPr>
          <w:p w:rsidR="00AB5C3C" w:rsidRPr="00FD7461" w:rsidRDefault="00AB5C3C" w:rsidP="00AB5C3C">
            <w:pPr>
              <w:rPr>
                <w:rFonts w:ascii="Sylfaen" w:hAnsi="Sylfaen" w:cs="Sylfaen"/>
                <w:sz w:val="20"/>
                <w:lang w:val="en-US"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Sylfaen" w:hAnsi="Sylfaen" w:cs="Sylfaen"/>
                <w:sz w:val="20"/>
                <w:szCs w:val="20"/>
                <w:lang w:val="hy-AM" w:eastAsia="en-US" w:bidi="ar-SA"/>
              </w:rPr>
            </w:pPr>
            <w:r w:rsidRPr="00FD7461">
              <w:rPr>
                <w:rFonts w:ascii="Sylfaen" w:hAnsi="Sylfaen"/>
                <w:sz w:val="16"/>
                <w:szCs w:val="16"/>
                <w:lang w:val="hy-AM" w:eastAsia="en-US" w:bidi="ar-SA"/>
              </w:rPr>
              <w:t>Фруктовые соки: компот из свежих фруктов и овощей с добавлением сахарного сиропа или без него, простой на вид.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p>
        </w:tc>
        <w:tc>
          <w:tcPr>
            <w:tcW w:w="672" w:type="dxa"/>
            <w:shd w:val="clear" w:color="auto" w:fill="auto"/>
          </w:tcPr>
          <w:p w:rsidR="00AB5C3C" w:rsidRPr="00FD7461" w:rsidRDefault="00AB5C3C" w:rsidP="00AB5C3C">
            <w:pPr>
              <w:jc w:val="center"/>
              <w:rPr>
                <w:rFonts w:ascii="Sylfaen" w:hAnsi="Sylfaen" w:cs="Sylfaen"/>
                <w:sz w:val="20"/>
                <w:szCs w:val="20"/>
                <w:lang w:eastAsia="en-US" w:bidi="ar-SA"/>
              </w:rPr>
            </w:pPr>
            <w:r w:rsidRPr="00FD7461">
              <w:rPr>
                <w:rFonts w:ascii="Sylfaen" w:hAnsi="Sylfaen" w:cs="Sylfaen"/>
                <w:sz w:val="20"/>
                <w:szCs w:val="20"/>
                <w:lang w:eastAsia="en-US" w:bidi="ar-SA"/>
              </w:rPr>
              <w:t>литр</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cs="Calibri"/>
                <w:color w:val="000000"/>
                <w:sz w:val="20"/>
                <w:szCs w:val="20"/>
                <w:lang w:eastAsia="en-US" w:bidi="ar-SA"/>
              </w:rPr>
            </w:pPr>
            <w:r w:rsidRPr="00FD7461">
              <w:rPr>
                <w:rFonts w:ascii="Calibri" w:hAnsi="Calibri" w:cs="Calibri"/>
                <w:color w:val="000000"/>
                <w:sz w:val="20"/>
                <w:szCs w:val="20"/>
                <w:lang w:eastAsia="en-US" w:bidi="ar-SA"/>
              </w:rPr>
              <w:t>550: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82500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150: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150: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 xml:space="preserve">После вступления в силу договора до последнего рабочего дня, </w:t>
            </w:r>
            <w:r w:rsidRPr="00FD7461">
              <w:rPr>
                <w:rFonts w:ascii="Sylfaen" w:hAnsi="Sylfaen" w:cs="Sylfaen"/>
                <w:sz w:val="16"/>
                <w:szCs w:val="16"/>
                <w:lang w:val="hy-AM" w:eastAsia="en-US" w:bidi="ar-SA"/>
              </w:rPr>
              <w:lastRenderedPageBreak/>
              <w:t>установленного на декабрь месяц в детском саду 2025 года включительно.</w:t>
            </w:r>
          </w:p>
        </w:tc>
      </w:tr>
      <w:tr w:rsidR="00AB5C3C" w:rsidRPr="00FD7461" w:rsidTr="00030037">
        <w:trPr>
          <w:trHeight w:val="570"/>
        </w:trPr>
        <w:tc>
          <w:tcPr>
            <w:tcW w:w="709" w:type="dxa"/>
            <w:shd w:val="clear" w:color="auto" w:fill="auto"/>
          </w:tcPr>
          <w:p w:rsidR="00AB5C3C" w:rsidRPr="00FD7461" w:rsidRDefault="00AB5C3C" w:rsidP="00AB5C3C">
            <w:pPr>
              <w:rPr>
                <w:rFonts w:ascii="Calibri" w:hAnsi="Calibri"/>
                <w:sz w:val="20"/>
                <w:lang w:eastAsia="en-US" w:bidi="ar-SA"/>
              </w:rPr>
            </w:pPr>
            <w:r w:rsidRPr="00FD7461">
              <w:rPr>
                <w:lang w:val="en-US" w:eastAsia="en-US" w:bidi="ar-SA"/>
              </w:rPr>
              <w:lastRenderedPageBreak/>
              <w:t>35</w:t>
            </w:r>
          </w:p>
        </w:tc>
        <w:tc>
          <w:tcPr>
            <w:tcW w:w="1134" w:type="dxa"/>
            <w:shd w:val="clear" w:color="auto" w:fill="auto"/>
          </w:tcPr>
          <w:p w:rsidR="00AB5C3C" w:rsidRPr="00FD7461" w:rsidRDefault="00AB5C3C" w:rsidP="00AB5C3C">
            <w:pPr>
              <w:rPr>
                <w:sz w:val="20"/>
                <w:szCs w:val="20"/>
                <w:lang w:val="en-US" w:eastAsia="en-US" w:bidi="ar-SA"/>
              </w:rPr>
            </w:pPr>
            <w:r w:rsidRPr="00FD7461">
              <w:rPr>
                <w:sz w:val="20"/>
                <w:szCs w:val="20"/>
                <w:lang w:val="en-US" w:eastAsia="en-US" w:bidi="ar-SA"/>
              </w:rPr>
              <w:t>15331180</w:t>
            </w:r>
          </w:p>
        </w:tc>
        <w:tc>
          <w:tcPr>
            <w:tcW w:w="926" w:type="dxa"/>
            <w:shd w:val="clear" w:color="auto" w:fill="auto"/>
          </w:tcPr>
          <w:p w:rsidR="00AB5C3C" w:rsidRPr="00FD7461" w:rsidRDefault="00AB5C3C" w:rsidP="00AB5C3C">
            <w:pPr>
              <w:rPr>
                <w:rFonts w:ascii="Sylfaen" w:hAnsi="Sylfaen" w:cs="Sylfaen"/>
                <w:lang w:val="en-US" w:eastAsia="en-US" w:bidi="ar-SA"/>
              </w:rPr>
            </w:pPr>
            <w:r w:rsidRPr="00FD7461">
              <w:rPr>
                <w:rFonts w:ascii="Sylfaen" w:hAnsi="Sylfaen" w:cs="Sylfaen"/>
                <w:lang w:val="en-US" w:eastAsia="en-US" w:bidi="ar-SA"/>
              </w:rPr>
              <w:t>Зеленый</w:t>
            </w:r>
            <w:r w:rsidRPr="00FD7461">
              <w:rPr>
                <w:lang w:val="en-US" w:eastAsia="en-US" w:bidi="ar-SA"/>
              </w:rPr>
              <w:t xml:space="preserve"> </w:t>
            </w:r>
            <w:r w:rsidRPr="00FD7461">
              <w:rPr>
                <w:rFonts w:ascii="Sylfaen" w:hAnsi="Sylfaen" w:cs="Sylfaen"/>
                <w:lang w:val="en-US" w:eastAsia="en-US" w:bidi="ar-SA"/>
              </w:rPr>
              <w:t>горох</w:t>
            </w:r>
            <w:r w:rsidRPr="00FD7461">
              <w:rPr>
                <w:lang w:val="en-US" w:eastAsia="en-US" w:bidi="ar-SA"/>
              </w:rPr>
              <w:t xml:space="preserve"> </w:t>
            </w:r>
            <w:r w:rsidRPr="00FD7461">
              <w:rPr>
                <w:rFonts w:ascii="Sylfaen" w:hAnsi="Sylfaen" w:cs="Sylfaen"/>
                <w:lang w:val="en-US" w:eastAsia="en-US" w:bidi="ar-SA"/>
              </w:rPr>
              <w:t>консервированный</w:t>
            </w:r>
          </w:p>
        </w:tc>
        <w:tc>
          <w:tcPr>
            <w:tcW w:w="941" w:type="dxa"/>
            <w:shd w:val="clear" w:color="auto" w:fill="auto"/>
          </w:tcPr>
          <w:p w:rsidR="00AB5C3C" w:rsidRPr="00FD7461" w:rsidRDefault="00AB5C3C" w:rsidP="00AB5C3C">
            <w:pPr>
              <w:rPr>
                <w:rFonts w:ascii="Sylfaen" w:hAnsi="Sylfaen" w:cs="Sylfaen"/>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Sylfaen" w:hAnsi="Sylfaen" w:cs="Sylfaen"/>
                <w:sz w:val="20"/>
                <w:szCs w:val="20"/>
                <w:lang w:val="hy-AM" w:eastAsia="en-US" w:bidi="ar-SA"/>
              </w:rPr>
            </w:pPr>
            <w:r w:rsidRPr="00FD7461">
              <w:rPr>
                <w:rFonts w:ascii="Sylfaen" w:hAnsi="Sylfaen" w:cs="Sylfaen"/>
                <w:color w:val="000000"/>
                <w:sz w:val="18"/>
                <w:szCs w:val="18"/>
                <w:lang w:val="hy-AM" w:eastAsia="en-US" w:bidi="ar-SA"/>
              </w:rPr>
              <w:t>Консервы</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зеленый горошек</w:t>
            </w:r>
            <w:r w:rsidRPr="00FD7461">
              <w:rPr>
                <w:rFonts w:ascii="Calibri" w:hAnsi="Calibri"/>
                <w:color w:val="000000"/>
                <w:sz w:val="18"/>
                <w:szCs w:val="18"/>
                <w:lang w:val="hy-AM" w:eastAsia="en-US" w:bidi="ar-SA"/>
              </w:rPr>
              <w:t>:</w:t>
            </w:r>
            <w:r w:rsidRPr="00FD7461">
              <w:rPr>
                <w:rFonts w:ascii="Sylfaen" w:hAnsi="Sylfaen" w:cs="Sylfaen"/>
                <w:color w:val="000000"/>
                <w:sz w:val="18"/>
                <w:szCs w:val="18"/>
                <w:lang w:val="hy-AM" w:eastAsia="en-US" w:bidi="ar-SA"/>
              </w:rPr>
              <w:t>Масса корма от 250 до 400 грамм.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вода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сахар.</w:t>
            </w:r>
            <w:r w:rsidRPr="00FD7461">
              <w:rPr>
                <w:rFonts w:ascii="Arial AM" w:hAnsi="Arial AM"/>
                <w:color w:val="000000"/>
                <w:sz w:val="18"/>
                <w:szCs w:val="18"/>
                <w:lang w:val="hy-AM" w:eastAsia="en-US" w:bidi="ar-SA"/>
              </w:rPr>
              <w:t>15842-90</w:t>
            </w:r>
            <w:r w:rsidRPr="00FD7461">
              <w:rPr>
                <w:rFonts w:ascii="Sylfaen" w:hAnsi="Sylfaen" w:cs="Sylfaen"/>
                <w:color w:val="000000"/>
                <w:sz w:val="18"/>
                <w:szCs w:val="18"/>
                <w:lang w:val="hy-AM" w:eastAsia="en-US" w:bidi="ar-SA"/>
              </w:rPr>
              <w:t>или эквивалент. Очистить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зеленый горошек с характерным вкусом и запахом</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хорошо приготовленный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мягкий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ось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 крупными зернами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осадка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 годности татуировки, не менее</w:t>
            </w:r>
            <w:r w:rsidRPr="00FD7461">
              <w:rPr>
                <w:rFonts w:ascii="Arial AM" w:hAnsi="Arial AM"/>
                <w:color w:val="000000"/>
                <w:sz w:val="18"/>
                <w:szCs w:val="18"/>
                <w:lang w:val="hy-AM" w:eastAsia="en-US" w:bidi="ar-SA"/>
              </w:rPr>
              <w:t>80%.</w:t>
            </w:r>
            <w:r w:rsidRPr="00FD7461">
              <w:rPr>
                <w:rFonts w:ascii="Sylfaen" w:hAnsi="Sylfaen" w:cs="Sylfaen"/>
                <w:color w:val="000000"/>
                <w:sz w:val="18"/>
                <w:szCs w:val="18"/>
                <w:lang w:val="hy-AM" w:eastAsia="en-US" w:bidi="ar-SA"/>
              </w:rPr>
              <w:t>Маркировка: разборчивая. Общие обязательные условия к продукции: 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 и 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по данным 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пищевых продуктов</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Продукты питания с номиналами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августе</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упаковки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Совет Евразийской экономической комиссии</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июля</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утвержден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Пищевые добавки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ароматизаторы и технологические вспомогательные средства и требования безопасности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технические регламенты</w:t>
            </w:r>
            <w:r w:rsidRPr="00FD7461">
              <w:rPr>
                <w:rFonts w:ascii="Arial AM" w:hAnsi="Arial AM"/>
                <w:color w:val="000000"/>
                <w:sz w:val="18"/>
                <w:szCs w:val="18"/>
                <w:lang w:val="hy-AM" w:eastAsia="en-US" w:bidi="ar-SA"/>
              </w:rPr>
              <w:t>,</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пищевых продуктов</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Закона Республики Армения. Маркировка разборчивая.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Sylfaen" w:hAnsi="Sylfaen" w:cs="Sylfaen"/>
                <w:sz w:val="20"/>
                <w:szCs w:val="20"/>
                <w:lang w:eastAsia="en-US" w:bidi="ar-SA"/>
              </w:rPr>
            </w:pPr>
            <w:r w:rsidRPr="00FD7461">
              <w:rPr>
                <w:rFonts w:ascii="Sylfaen" w:hAnsi="Sylfaen" w:cs="Sylfaen"/>
                <w:sz w:val="20"/>
                <w:szCs w:val="20"/>
                <w:lang w:eastAsia="en-US" w:bidi="ar-SA"/>
              </w:rPr>
              <w:t>граммы</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cs="Calibri"/>
                <w:color w:val="000000"/>
                <w:sz w:val="20"/>
                <w:szCs w:val="20"/>
                <w:lang w:eastAsia="en-US" w:bidi="ar-SA"/>
              </w:rPr>
            </w:pPr>
            <w:r w:rsidRPr="00FD7461">
              <w:rPr>
                <w:rFonts w:ascii="Calibri" w:hAnsi="Calibri" w:cs="Calibri"/>
                <w:color w:val="000000"/>
                <w:sz w:val="20"/>
                <w:szCs w:val="20"/>
                <w:lang w:eastAsia="en-US" w:bidi="ar-SA"/>
              </w:rPr>
              <w:t>600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30000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50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50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570"/>
        </w:trPr>
        <w:tc>
          <w:tcPr>
            <w:tcW w:w="709" w:type="dxa"/>
            <w:shd w:val="clear" w:color="auto" w:fill="auto"/>
          </w:tcPr>
          <w:p w:rsidR="00AB5C3C" w:rsidRPr="00FD7461" w:rsidRDefault="00AB5C3C" w:rsidP="00AB5C3C">
            <w:pPr>
              <w:rPr>
                <w:rFonts w:ascii="Calibri" w:hAnsi="Calibri"/>
                <w:sz w:val="20"/>
                <w:lang w:eastAsia="en-US" w:bidi="ar-SA"/>
              </w:rPr>
            </w:pPr>
            <w:r w:rsidRPr="00FD7461">
              <w:rPr>
                <w:lang w:val="en-US" w:eastAsia="en-US" w:bidi="ar-SA"/>
              </w:rPr>
              <w:t>36</w:t>
            </w:r>
          </w:p>
        </w:tc>
        <w:tc>
          <w:tcPr>
            <w:tcW w:w="1134" w:type="dxa"/>
            <w:shd w:val="clear" w:color="auto" w:fill="auto"/>
          </w:tcPr>
          <w:p w:rsidR="00AB5C3C" w:rsidRPr="00FD7461" w:rsidRDefault="00AB5C3C" w:rsidP="00AB5C3C">
            <w:pPr>
              <w:rPr>
                <w:sz w:val="20"/>
                <w:szCs w:val="20"/>
                <w:lang w:val="en-US" w:eastAsia="en-US" w:bidi="ar-SA"/>
              </w:rPr>
            </w:pPr>
            <w:r w:rsidRPr="00FD7461">
              <w:rPr>
                <w:sz w:val="20"/>
                <w:szCs w:val="20"/>
                <w:lang w:val="en-US" w:eastAsia="en-US" w:bidi="ar-SA"/>
              </w:rPr>
              <w:t>15331178</w:t>
            </w:r>
          </w:p>
        </w:tc>
        <w:tc>
          <w:tcPr>
            <w:tcW w:w="926" w:type="dxa"/>
            <w:shd w:val="clear" w:color="auto" w:fill="auto"/>
          </w:tcPr>
          <w:p w:rsidR="00AB5C3C" w:rsidRPr="00FD7461" w:rsidRDefault="00AB5C3C" w:rsidP="00AB5C3C">
            <w:pPr>
              <w:rPr>
                <w:rFonts w:ascii="Sylfaen" w:hAnsi="Sylfaen" w:cs="Sylfaen"/>
                <w:lang w:val="en-US" w:eastAsia="en-US" w:bidi="ar-SA"/>
              </w:rPr>
            </w:pPr>
            <w:r w:rsidRPr="00FD7461">
              <w:rPr>
                <w:rFonts w:ascii="Sylfaen" w:hAnsi="Sylfaen" w:cs="Sylfaen"/>
                <w:lang w:val="en-US" w:eastAsia="en-US" w:bidi="ar-SA"/>
              </w:rPr>
              <w:t>Кукуруза</w:t>
            </w:r>
            <w:r w:rsidRPr="00FD7461">
              <w:rPr>
                <w:lang w:val="en-US" w:eastAsia="en-US" w:bidi="ar-SA"/>
              </w:rPr>
              <w:t xml:space="preserve"> </w:t>
            </w:r>
            <w:r w:rsidRPr="00FD7461">
              <w:rPr>
                <w:rFonts w:ascii="Sylfaen" w:hAnsi="Sylfaen" w:cs="Sylfaen"/>
                <w:lang w:val="en-US" w:eastAsia="en-US" w:bidi="ar-SA"/>
              </w:rPr>
              <w:t>консервированный</w:t>
            </w:r>
          </w:p>
        </w:tc>
        <w:tc>
          <w:tcPr>
            <w:tcW w:w="941" w:type="dxa"/>
            <w:shd w:val="clear" w:color="auto" w:fill="auto"/>
          </w:tcPr>
          <w:p w:rsidR="00AB5C3C" w:rsidRPr="00FD7461" w:rsidRDefault="00AB5C3C" w:rsidP="00AB5C3C">
            <w:pPr>
              <w:rPr>
                <w:rFonts w:ascii="Sylfaen" w:hAnsi="Sylfaen" w:cs="Sylfaen"/>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Sylfaen" w:hAnsi="Sylfaen" w:cs="Sylfaen"/>
                <w:color w:val="000000"/>
                <w:sz w:val="18"/>
                <w:szCs w:val="18"/>
                <w:lang w:val="hy-AM" w:eastAsia="en-US" w:bidi="ar-SA"/>
              </w:rPr>
            </w:pPr>
            <w:r w:rsidRPr="00FD7461">
              <w:rPr>
                <w:rFonts w:ascii="Sylfaen" w:hAnsi="Sylfaen" w:cs="Sylfaen"/>
                <w:color w:val="000000"/>
                <w:sz w:val="18"/>
                <w:szCs w:val="18"/>
                <w:lang w:val="hy-AM" w:eastAsia="en-US" w:bidi="ar-SA"/>
              </w:rPr>
              <w:t>Консервы</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Масса корма от 270 до 400 грамм. Состав кукурузный.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вода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сахар.</w:t>
            </w:r>
            <w:r w:rsidRPr="00FD7461">
              <w:rPr>
                <w:rFonts w:ascii="Arial AM" w:hAnsi="Arial AM"/>
                <w:color w:val="000000"/>
                <w:sz w:val="18"/>
                <w:szCs w:val="18"/>
                <w:lang w:val="hy-AM" w:eastAsia="en-US" w:bidi="ar-SA"/>
              </w:rPr>
              <w:t>15842-90</w:t>
            </w:r>
            <w:r w:rsidRPr="00FD7461">
              <w:rPr>
                <w:rFonts w:ascii="Sylfaen" w:hAnsi="Sylfaen" w:cs="Sylfaen"/>
                <w:color w:val="000000"/>
                <w:sz w:val="18"/>
                <w:szCs w:val="18"/>
                <w:lang w:val="hy-AM" w:eastAsia="en-US" w:bidi="ar-SA"/>
              </w:rPr>
              <w:t>или эквивалент. Очистить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 характерным вкусом и запахом кукурузы</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хорошо приготовленный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мягкий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ось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 крупными зернами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осадка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 годности татуировки, не менее</w:t>
            </w:r>
            <w:r w:rsidRPr="00FD7461">
              <w:rPr>
                <w:rFonts w:ascii="Arial AM" w:hAnsi="Arial AM"/>
                <w:color w:val="000000"/>
                <w:sz w:val="18"/>
                <w:szCs w:val="18"/>
                <w:lang w:val="hy-AM" w:eastAsia="en-US" w:bidi="ar-SA"/>
              </w:rPr>
              <w:t>80%.</w:t>
            </w:r>
            <w:r w:rsidRPr="00FD7461">
              <w:rPr>
                <w:rFonts w:ascii="Sylfaen" w:hAnsi="Sylfaen" w:cs="Sylfaen"/>
                <w:color w:val="000000"/>
                <w:sz w:val="18"/>
                <w:szCs w:val="18"/>
                <w:lang w:val="hy-AM" w:eastAsia="en-US" w:bidi="ar-SA"/>
              </w:rPr>
              <w:t>Маркировка: разборчивая. Общие обязательные условия к продукции: безопасность.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упаковка и маркировка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по данным 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О безопасности пищевых продуктов</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 xml:space="preserve">21/2011),  </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декабре</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Продукты питания с номиналами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22/2011),</w:t>
            </w:r>
            <w:r w:rsidRPr="00FD7461">
              <w:rPr>
                <w:rFonts w:ascii="Sylfaen" w:hAnsi="Sylfaen" w:cs="Sylfaen"/>
                <w:color w:val="000000"/>
                <w:sz w:val="18"/>
                <w:szCs w:val="18"/>
                <w:lang w:val="hy-AM" w:eastAsia="en-US" w:bidi="ar-SA"/>
              </w:rPr>
              <w:t>Комиссии Таможенного союза</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в августе</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принято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 xml:space="preserve">О безопасности </w:t>
            </w:r>
            <w:r w:rsidRPr="00FD7461">
              <w:rPr>
                <w:rFonts w:ascii="Sylfaen" w:hAnsi="Sylfaen" w:cs="Sylfaen"/>
                <w:color w:val="000000"/>
                <w:sz w:val="18"/>
                <w:szCs w:val="18"/>
                <w:lang w:val="hy-AM" w:eastAsia="en-US" w:bidi="ar-SA"/>
              </w:rPr>
              <w:lastRenderedPageBreak/>
              <w:t>упаковки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Совет Евразийской экономической комиссии</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июля</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утвержден решением</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Пищевые добавки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ароматизаторы и технологические вспомогательные средства и требования безопасности</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ММТС</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техник</w:t>
            </w:r>
          </w:p>
          <w:p w:rsidR="00AB5C3C" w:rsidRPr="00FD7461" w:rsidRDefault="00AB5C3C" w:rsidP="00AB5C3C">
            <w:pPr>
              <w:rPr>
                <w:rFonts w:ascii="Sylfaen" w:hAnsi="Sylfaen" w:cs="Sylfaen"/>
                <w:sz w:val="20"/>
                <w:szCs w:val="20"/>
                <w:lang w:val="hy-AM" w:eastAsia="en-US" w:bidi="ar-SA"/>
              </w:rPr>
            </w:pPr>
            <w:r w:rsidRPr="00FD7461">
              <w:rPr>
                <w:rFonts w:ascii="Sylfaen" w:hAnsi="Sylfaen" w:cs="Sylfaen"/>
                <w:color w:val="000000"/>
                <w:sz w:val="18"/>
                <w:szCs w:val="18"/>
                <w:lang w:val="hy-AM" w:eastAsia="en-US" w:bidi="ar-SA"/>
              </w:rPr>
              <w:t>категории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Согласно Закону Республики Армения «О безопасности пищевых продуктов». Этикетка разборчива.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jc w:val="center"/>
              <w:rPr>
                <w:rFonts w:ascii="Sylfaen" w:hAnsi="Sylfaen" w:cs="Sylfaen"/>
                <w:sz w:val="20"/>
                <w:szCs w:val="20"/>
                <w:lang w:eastAsia="en-US" w:bidi="ar-SA"/>
              </w:rPr>
            </w:pPr>
            <w:r w:rsidRPr="00FD7461">
              <w:rPr>
                <w:rFonts w:ascii="Sylfaen" w:hAnsi="Sylfaen" w:cs="Sylfaen"/>
                <w:sz w:val="20"/>
                <w:szCs w:val="20"/>
                <w:lang w:eastAsia="en-US" w:bidi="ar-SA"/>
              </w:rPr>
              <w:lastRenderedPageBreak/>
              <w:t>граммы</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cs="Calibri"/>
                <w:color w:val="000000"/>
                <w:sz w:val="20"/>
                <w:szCs w:val="20"/>
                <w:lang w:eastAsia="en-US" w:bidi="ar-SA"/>
              </w:rPr>
            </w:pPr>
            <w:r w:rsidRPr="00FD7461">
              <w:rPr>
                <w:rFonts w:ascii="Calibri" w:hAnsi="Calibri" w:cs="Calibri"/>
                <w:color w:val="000000"/>
                <w:sz w:val="20"/>
                <w:szCs w:val="20"/>
                <w:lang w:eastAsia="en-US" w:bidi="ar-SA"/>
              </w:rPr>
              <w:t>900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45000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50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50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570"/>
        </w:trPr>
        <w:tc>
          <w:tcPr>
            <w:tcW w:w="709" w:type="dxa"/>
            <w:shd w:val="clear" w:color="auto" w:fill="auto"/>
          </w:tcPr>
          <w:p w:rsidR="00AB5C3C" w:rsidRPr="00FD7461" w:rsidRDefault="00AB5C3C" w:rsidP="00AB5C3C">
            <w:pPr>
              <w:rPr>
                <w:lang w:val="en-US" w:eastAsia="en-US" w:bidi="ar-SA"/>
              </w:rPr>
            </w:pPr>
            <w:r w:rsidRPr="00FD7461">
              <w:rPr>
                <w:lang w:val="en-US" w:eastAsia="en-US" w:bidi="ar-SA"/>
              </w:rPr>
              <w:lastRenderedPageBreak/>
              <w:t>4</w:t>
            </w:r>
          </w:p>
        </w:tc>
        <w:tc>
          <w:tcPr>
            <w:tcW w:w="1134" w:type="dxa"/>
            <w:shd w:val="clear" w:color="auto" w:fill="auto"/>
          </w:tcPr>
          <w:p w:rsidR="00AB5C3C" w:rsidRPr="00FD7461" w:rsidRDefault="00AB5C3C" w:rsidP="00AB5C3C">
            <w:pPr>
              <w:rPr>
                <w:sz w:val="20"/>
                <w:szCs w:val="20"/>
                <w:lang w:val="en-US" w:eastAsia="en-US" w:bidi="ar-SA"/>
              </w:rPr>
            </w:pPr>
            <w:r w:rsidRPr="00FD7461">
              <w:rPr>
                <w:sz w:val="20"/>
                <w:szCs w:val="20"/>
                <w:lang w:val="en-US" w:eastAsia="en-US" w:bidi="ar-SA"/>
              </w:rPr>
              <w:t>15311100</w:t>
            </w:r>
          </w:p>
        </w:tc>
        <w:tc>
          <w:tcPr>
            <w:tcW w:w="926" w:type="dxa"/>
            <w:shd w:val="clear" w:color="auto" w:fill="auto"/>
          </w:tcPr>
          <w:p w:rsidR="00AB5C3C" w:rsidRPr="00FD7461" w:rsidRDefault="00AB5C3C" w:rsidP="00AB5C3C">
            <w:pPr>
              <w:rPr>
                <w:rFonts w:ascii="Sylfaen" w:hAnsi="Sylfaen" w:cs="Sylfaen"/>
                <w:lang w:val="en-US" w:eastAsia="en-US" w:bidi="ar-SA"/>
              </w:rPr>
            </w:pPr>
            <w:r w:rsidRPr="00FD7461">
              <w:rPr>
                <w:rFonts w:ascii="Sylfaen" w:hAnsi="Sylfaen" w:cs="Sylfaen"/>
                <w:lang w:val="en-US" w:eastAsia="en-US" w:bidi="ar-SA"/>
              </w:rPr>
              <w:t>Картофель</w:t>
            </w:r>
          </w:p>
        </w:tc>
        <w:tc>
          <w:tcPr>
            <w:tcW w:w="941" w:type="dxa"/>
            <w:shd w:val="clear" w:color="auto" w:fill="auto"/>
          </w:tcPr>
          <w:p w:rsidR="00AB5C3C" w:rsidRPr="00FD7461" w:rsidRDefault="00AB5C3C" w:rsidP="00AB5C3C">
            <w:pPr>
              <w:rPr>
                <w:rFonts w:ascii="Sylfaen" w:hAnsi="Sylfaen" w:cs="Sylfaen"/>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Sylfaen" w:hAnsi="Sylfaen" w:cs="Sylfaen"/>
                <w:sz w:val="20"/>
                <w:szCs w:val="20"/>
                <w:lang w:val="hy-AM" w:eastAsia="en-US" w:bidi="ar-SA"/>
              </w:rPr>
            </w:pPr>
            <w:r w:rsidRPr="00FD7461">
              <w:rPr>
                <w:rFonts w:ascii="Sylfaen" w:hAnsi="Sylfaen" w:cs="Sylfaen"/>
                <w:sz w:val="16"/>
                <w:szCs w:val="16"/>
                <w:lang w:val="hy-AM" w:eastAsia="en-US" w:bidi="ar-SA"/>
              </w:rPr>
              <w:t>Преждевременно зрелый</w:t>
            </w:r>
            <w:r w:rsidRPr="00FD7461">
              <w:rPr>
                <w:rFonts w:ascii="Arial AM" w:hAnsi="Arial AM"/>
                <w:sz w:val="16"/>
                <w:szCs w:val="16"/>
                <w:lang w:val="hy-AM" w:eastAsia="en-US" w:bidi="ar-SA"/>
              </w:rPr>
              <w:t xml:space="preserve">, </w:t>
            </w:r>
            <w:r w:rsidRPr="00FD7461">
              <w:rPr>
                <w:rFonts w:ascii="Calibri" w:hAnsi="Calibri" w:cs="Calibri"/>
                <w:sz w:val="16"/>
                <w:szCs w:val="16"/>
                <w:lang w:val="hy-AM" w:eastAsia="en-US" w:bidi="ar-SA"/>
              </w:rPr>
              <w:t>я</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вроде</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не обмороженный</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без травм</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круглый овал</w:t>
            </w:r>
            <w:r w:rsidRPr="00FD7461">
              <w:rPr>
                <w:rFonts w:ascii="Arial AM" w:hAnsi="Arial AM"/>
                <w:sz w:val="16"/>
                <w:szCs w:val="16"/>
                <w:lang w:val="hy-AM" w:eastAsia="en-US" w:bidi="ar-SA"/>
              </w:rPr>
              <w:t>4:</w:t>
            </w:r>
            <w:r w:rsidRPr="00FD7461">
              <w:rPr>
                <w:rFonts w:ascii="Sylfaen" w:hAnsi="Sylfaen" w:cs="Sylfaen"/>
                <w:sz w:val="16"/>
                <w:szCs w:val="16"/>
                <w:lang w:val="hy-AM" w:eastAsia="en-US" w:bidi="ar-SA"/>
              </w:rPr>
              <w:t>см</w:t>
            </w:r>
            <w:r w:rsidRPr="00FD7461">
              <w:rPr>
                <w:rFonts w:ascii="Arial AM" w:hAnsi="Arial AM"/>
                <w:sz w:val="16"/>
                <w:szCs w:val="16"/>
                <w:lang w:val="hy-AM" w:eastAsia="en-US" w:bidi="ar-SA"/>
              </w:rPr>
              <w:t>, 5%,</w:t>
            </w:r>
            <w:r w:rsidRPr="00FD7461">
              <w:rPr>
                <w:rFonts w:ascii="Sylfaen" w:hAnsi="Sylfaen" w:cs="Sylfaen"/>
                <w:sz w:val="16"/>
                <w:szCs w:val="16"/>
                <w:lang w:val="hy-AM" w:eastAsia="en-US" w:bidi="ar-SA"/>
              </w:rPr>
              <w:t>расширенный</w:t>
            </w:r>
            <w:r w:rsidRPr="00FD7461">
              <w:rPr>
                <w:rFonts w:ascii="Arial AM" w:hAnsi="Arial AM"/>
                <w:sz w:val="16"/>
                <w:szCs w:val="16"/>
                <w:lang w:val="hy-AM" w:eastAsia="en-US" w:bidi="ar-SA"/>
              </w:rPr>
              <w:t>3,5</w:t>
            </w:r>
            <w:r w:rsidRPr="00FD7461">
              <w:rPr>
                <w:rFonts w:ascii="Sylfaen" w:hAnsi="Sylfaen" w:cs="Sylfaen"/>
                <w:sz w:val="16"/>
                <w:szCs w:val="16"/>
                <w:lang w:val="hy-AM" w:eastAsia="en-US" w:bidi="ar-SA"/>
              </w:rPr>
              <w:t>см</w:t>
            </w:r>
            <w:r w:rsidRPr="00FD7461">
              <w:rPr>
                <w:rFonts w:ascii="Arial AM" w:hAnsi="Arial AM"/>
                <w:sz w:val="16"/>
                <w:szCs w:val="16"/>
                <w:lang w:val="hy-AM" w:eastAsia="en-US" w:bidi="ar-SA"/>
              </w:rPr>
              <w:t>, 5%,</w:t>
            </w:r>
            <w:r w:rsidRPr="00FD7461">
              <w:rPr>
                <w:rFonts w:ascii="Sylfaen" w:hAnsi="Sylfaen" w:cs="Sylfaen"/>
                <w:sz w:val="16"/>
                <w:szCs w:val="16"/>
                <w:lang w:val="hy-AM" w:eastAsia="en-US" w:bidi="ar-SA"/>
              </w:rPr>
              <w:t>круглый овал</w:t>
            </w:r>
            <w:r w:rsidRPr="00FD7461">
              <w:rPr>
                <w:rFonts w:ascii="Arial AM" w:hAnsi="Arial AM"/>
                <w:sz w:val="16"/>
                <w:szCs w:val="16"/>
                <w:lang w:val="hy-AM" w:eastAsia="en-US" w:bidi="ar-SA"/>
              </w:rPr>
              <w:t>(4-</w:t>
            </w:r>
            <w:r w:rsidRPr="00FD7461">
              <w:rPr>
                <w:rFonts w:ascii="Sylfaen" w:hAnsi="Sylfaen" w:cs="Sylfaen"/>
                <w:sz w:val="16"/>
                <w:szCs w:val="16"/>
                <w:lang w:val="hy-AM" w:eastAsia="en-US" w:bidi="ar-SA"/>
              </w:rPr>
              <w:t>от</w:t>
            </w:r>
            <w:r w:rsidRPr="00FD7461">
              <w:rPr>
                <w:rFonts w:ascii="Arial AM" w:hAnsi="Arial AM"/>
                <w:sz w:val="16"/>
                <w:szCs w:val="16"/>
                <w:lang w:val="hy-AM" w:eastAsia="en-US" w:bidi="ar-SA"/>
              </w:rPr>
              <w:t>5)</w:t>
            </w:r>
            <w:r w:rsidRPr="00FD7461">
              <w:rPr>
                <w:rFonts w:ascii="Sylfaen" w:hAnsi="Sylfaen" w:cs="Sylfaen"/>
                <w:sz w:val="16"/>
                <w:szCs w:val="16"/>
                <w:lang w:val="hy-AM" w:eastAsia="en-US" w:bidi="ar-SA"/>
              </w:rPr>
              <w:t>см</w:t>
            </w:r>
            <w:r w:rsidRPr="00FD7461">
              <w:rPr>
                <w:rFonts w:ascii="Arial AM" w:hAnsi="Arial AM"/>
                <w:sz w:val="16"/>
                <w:szCs w:val="16"/>
                <w:lang w:val="hy-AM" w:eastAsia="en-US" w:bidi="ar-SA"/>
              </w:rPr>
              <w:t>20%,</w:t>
            </w:r>
            <w:r w:rsidRPr="00FD7461">
              <w:rPr>
                <w:rFonts w:ascii="Sylfaen" w:hAnsi="Sylfaen" w:cs="Sylfaen"/>
                <w:sz w:val="16"/>
                <w:szCs w:val="16"/>
                <w:lang w:val="hy-AM" w:eastAsia="en-US" w:bidi="ar-SA"/>
              </w:rPr>
              <w:t>расширенный</w:t>
            </w:r>
            <w:r w:rsidRPr="00FD7461">
              <w:rPr>
                <w:rFonts w:ascii="Arial AM" w:hAnsi="Arial AM"/>
                <w:sz w:val="16"/>
                <w:szCs w:val="16"/>
                <w:lang w:val="hy-AM" w:eastAsia="en-US" w:bidi="ar-SA"/>
              </w:rPr>
              <w:t>(4-</w:t>
            </w:r>
            <w:r w:rsidRPr="00FD7461">
              <w:rPr>
                <w:rFonts w:ascii="Sylfaen" w:hAnsi="Sylfaen" w:cs="Sylfaen"/>
                <w:sz w:val="16"/>
                <w:szCs w:val="16"/>
                <w:lang w:val="hy-AM" w:eastAsia="en-US" w:bidi="ar-SA"/>
              </w:rPr>
              <w:t>от</w:t>
            </w:r>
            <w:r w:rsidRPr="00FD7461">
              <w:rPr>
                <w:rFonts w:ascii="Arial AM" w:hAnsi="Arial AM"/>
                <w:sz w:val="16"/>
                <w:szCs w:val="16"/>
                <w:lang w:val="hy-AM" w:eastAsia="en-US" w:bidi="ar-SA"/>
              </w:rPr>
              <w:t>4,5)</w:t>
            </w:r>
            <w:r w:rsidRPr="00FD7461">
              <w:rPr>
                <w:rFonts w:ascii="Sylfaen" w:hAnsi="Sylfaen" w:cs="Sylfaen"/>
                <w:sz w:val="16"/>
                <w:szCs w:val="16"/>
                <w:lang w:val="hy-AM" w:eastAsia="en-US" w:bidi="ar-SA"/>
              </w:rPr>
              <w:t>см</w:t>
            </w:r>
            <w:r w:rsidRPr="00FD7461">
              <w:rPr>
                <w:rFonts w:ascii="Arial AM" w:hAnsi="Arial AM"/>
                <w:sz w:val="16"/>
                <w:szCs w:val="16"/>
                <w:lang w:val="hy-AM" w:eastAsia="en-US" w:bidi="ar-SA"/>
              </w:rPr>
              <w:t>20%,</w:t>
            </w:r>
            <w:r w:rsidRPr="00FD7461">
              <w:rPr>
                <w:rFonts w:ascii="Sylfaen" w:hAnsi="Sylfaen" w:cs="Sylfaen"/>
                <w:sz w:val="16"/>
                <w:szCs w:val="16"/>
                <w:lang w:val="hy-AM" w:eastAsia="en-US" w:bidi="ar-SA"/>
              </w:rPr>
              <w:t>круглый овал</w:t>
            </w:r>
            <w:r w:rsidRPr="00FD7461">
              <w:rPr>
                <w:rFonts w:ascii="Arial AM" w:hAnsi="Arial AM"/>
                <w:sz w:val="16"/>
                <w:szCs w:val="16"/>
                <w:lang w:val="hy-AM" w:eastAsia="en-US" w:bidi="ar-SA"/>
              </w:rPr>
              <w:t>(5-</w:t>
            </w:r>
            <w:r w:rsidRPr="00FD7461">
              <w:rPr>
                <w:rFonts w:ascii="Sylfaen" w:hAnsi="Sylfaen" w:cs="Sylfaen"/>
                <w:sz w:val="16"/>
                <w:szCs w:val="16"/>
                <w:lang w:val="hy-AM" w:eastAsia="en-US" w:bidi="ar-SA"/>
              </w:rPr>
              <w:t>от</w:t>
            </w:r>
            <w:r w:rsidRPr="00FD7461">
              <w:rPr>
                <w:rFonts w:ascii="Arial AM" w:hAnsi="Arial AM"/>
                <w:sz w:val="16"/>
                <w:szCs w:val="16"/>
                <w:lang w:val="hy-AM" w:eastAsia="en-US" w:bidi="ar-SA"/>
              </w:rPr>
              <w:t>6:00</w:t>
            </w:r>
            <w:r w:rsidRPr="00FD7461">
              <w:rPr>
                <w:rFonts w:ascii="Sylfaen" w:hAnsi="Sylfaen" w:cs="Sylfaen"/>
                <w:sz w:val="16"/>
                <w:szCs w:val="16"/>
                <w:lang w:val="hy-AM" w:eastAsia="en-US" w:bidi="ar-SA"/>
              </w:rPr>
              <w:t>см</w:t>
            </w:r>
            <w:r w:rsidRPr="00FD7461">
              <w:rPr>
                <w:rFonts w:ascii="Arial AM" w:hAnsi="Arial AM"/>
                <w:sz w:val="16"/>
                <w:szCs w:val="16"/>
                <w:lang w:val="hy-AM" w:eastAsia="en-US" w:bidi="ar-SA"/>
              </w:rPr>
              <w:t>) 55%,</w:t>
            </w:r>
            <w:r w:rsidRPr="00FD7461">
              <w:rPr>
                <w:rFonts w:ascii="Sylfaen" w:hAnsi="Sylfaen" w:cs="Sylfaen"/>
                <w:sz w:val="16"/>
                <w:szCs w:val="16"/>
                <w:lang w:val="hy-AM" w:eastAsia="en-US" w:bidi="ar-SA"/>
              </w:rPr>
              <w:t>расширенный</w:t>
            </w:r>
            <w:r w:rsidRPr="00FD7461">
              <w:rPr>
                <w:rFonts w:ascii="Arial AM" w:hAnsi="Arial AM"/>
                <w:sz w:val="16"/>
                <w:szCs w:val="16"/>
                <w:lang w:val="hy-AM" w:eastAsia="en-US" w:bidi="ar-SA"/>
              </w:rPr>
              <w:t>(5-</w:t>
            </w:r>
            <w:r w:rsidRPr="00FD7461">
              <w:rPr>
                <w:rFonts w:ascii="Sylfaen" w:hAnsi="Sylfaen" w:cs="Sylfaen"/>
                <w:sz w:val="16"/>
                <w:szCs w:val="16"/>
                <w:lang w:val="hy-AM" w:eastAsia="en-US" w:bidi="ar-SA"/>
              </w:rPr>
              <w:t>от</w:t>
            </w:r>
            <w:r w:rsidRPr="00FD7461">
              <w:rPr>
                <w:rFonts w:ascii="Arial AM" w:hAnsi="Arial AM"/>
                <w:sz w:val="16"/>
                <w:szCs w:val="16"/>
                <w:lang w:val="hy-AM" w:eastAsia="en-US" w:bidi="ar-SA"/>
              </w:rPr>
              <w:t>5.5)</w:t>
            </w:r>
            <w:r w:rsidRPr="00FD7461">
              <w:rPr>
                <w:rFonts w:ascii="Sylfaen" w:hAnsi="Sylfaen" w:cs="Sylfaen"/>
                <w:sz w:val="16"/>
                <w:szCs w:val="16"/>
                <w:lang w:val="hy-AM" w:eastAsia="en-US" w:bidi="ar-SA"/>
              </w:rPr>
              <w:t>см</w:t>
            </w:r>
            <w:r w:rsidRPr="00FD7461">
              <w:rPr>
                <w:rFonts w:ascii="Arial AM" w:hAnsi="Arial AM"/>
                <w:sz w:val="16"/>
                <w:szCs w:val="16"/>
                <w:lang w:val="hy-AM" w:eastAsia="en-US" w:bidi="ar-SA"/>
              </w:rPr>
              <w:t>55%,</w:t>
            </w:r>
            <w:r w:rsidRPr="00FD7461">
              <w:rPr>
                <w:rFonts w:ascii="Sylfaen" w:hAnsi="Sylfaen" w:cs="Sylfaen"/>
                <w:sz w:val="16"/>
                <w:szCs w:val="16"/>
                <w:lang w:val="hy-AM" w:eastAsia="en-US" w:bidi="ar-SA"/>
              </w:rPr>
              <w:t>круглый овал</w:t>
            </w:r>
            <w:r w:rsidRPr="00FD7461">
              <w:rPr>
                <w:rFonts w:ascii="Arial AM" w:hAnsi="Arial AM"/>
                <w:sz w:val="16"/>
                <w:szCs w:val="16"/>
                <w:lang w:val="hy-AM" w:eastAsia="en-US" w:bidi="ar-SA"/>
              </w:rPr>
              <w:t>(6-</w:t>
            </w:r>
            <w:r w:rsidRPr="00FD7461">
              <w:rPr>
                <w:rFonts w:ascii="Sylfaen" w:hAnsi="Sylfaen" w:cs="Sylfaen"/>
                <w:sz w:val="16"/>
                <w:szCs w:val="16"/>
                <w:lang w:val="hy-AM" w:eastAsia="en-US" w:bidi="ar-SA"/>
              </w:rPr>
              <w:t>от</w:t>
            </w:r>
            <w:r w:rsidRPr="00FD7461">
              <w:rPr>
                <w:rFonts w:ascii="Arial AM" w:hAnsi="Arial AM"/>
                <w:sz w:val="16"/>
                <w:szCs w:val="16"/>
                <w:lang w:val="hy-AM" w:eastAsia="en-US" w:bidi="ar-SA"/>
              </w:rPr>
              <w:t>7)</w:t>
            </w:r>
            <w:r w:rsidRPr="00FD7461">
              <w:rPr>
                <w:rFonts w:ascii="Sylfaen" w:hAnsi="Sylfaen" w:cs="Sylfaen"/>
                <w:sz w:val="16"/>
                <w:szCs w:val="16"/>
                <w:lang w:val="hy-AM" w:eastAsia="en-US" w:bidi="ar-SA"/>
              </w:rPr>
              <w:t>см</w:t>
            </w:r>
            <w:r w:rsidRPr="00FD7461">
              <w:rPr>
                <w:rFonts w:ascii="Arial AM" w:hAnsi="Arial AM"/>
                <w:sz w:val="16"/>
                <w:szCs w:val="16"/>
                <w:lang w:val="hy-AM" w:eastAsia="en-US" w:bidi="ar-SA"/>
              </w:rPr>
              <w:t>20%,</w:t>
            </w:r>
            <w:r w:rsidRPr="00FD7461">
              <w:rPr>
                <w:rFonts w:ascii="Sylfaen" w:hAnsi="Sylfaen" w:cs="Sylfaen"/>
                <w:sz w:val="16"/>
                <w:szCs w:val="16"/>
                <w:lang w:val="hy-AM" w:eastAsia="en-US" w:bidi="ar-SA"/>
              </w:rPr>
              <w:t>расширенный</w:t>
            </w:r>
            <w:r w:rsidRPr="00FD7461">
              <w:rPr>
                <w:rFonts w:ascii="Arial AM" w:hAnsi="Arial AM"/>
                <w:sz w:val="16"/>
                <w:szCs w:val="16"/>
                <w:lang w:val="hy-AM" w:eastAsia="en-US" w:bidi="ar-SA"/>
              </w:rPr>
              <w:t>(6-</w:t>
            </w:r>
            <w:r w:rsidRPr="00FD7461">
              <w:rPr>
                <w:rFonts w:ascii="Sylfaen" w:hAnsi="Sylfaen" w:cs="Sylfaen"/>
                <w:sz w:val="16"/>
                <w:szCs w:val="16"/>
                <w:lang w:val="hy-AM" w:eastAsia="en-US" w:bidi="ar-SA"/>
              </w:rPr>
              <w:t>от</w:t>
            </w:r>
            <w:r w:rsidRPr="00FD7461">
              <w:rPr>
                <w:rFonts w:ascii="Arial AM" w:hAnsi="Arial AM"/>
                <w:sz w:val="16"/>
                <w:szCs w:val="16"/>
                <w:lang w:val="hy-AM" w:eastAsia="en-US" w:bidi="ar-SA"/>
              </w:rPr>
              <w:t>6.5)</w:t>
            </w:r>
            <w:r w:rsidRPr="00FD7461">
              <w:rPr>
                <w:rFonts w:ascii="Sylfaen" w:hAnsi="Sylfaen" w:cs="Sylfaen"/>
                <w:sz w:val="16"/>
                <w:szCs w:val="16"/>
                <w:lang w:val="hy-AM" w:eastAsia="en-US" w:bidi="ar-SA"/>
              </w:rPr>
              <w:t>см</w:t>
            </w:r>
            <w:r w:rsidRPr="00FD7461">
              <w:rPr>
                <w:rFonts w:ascii="Arial AM" w:hAnsi="Arial AM"/>
                <w:sz w:val="16"/>
                <w:szCs w:val="16"/>
                <w:lang w:val="hy-AM" w:eastAsia="en-US" w:bidi="ar-SA"/>
              </w:rPr>
              <w:t>20%.</w:t>
            </w:r>
            <w:r w:rsidRPr="00FD7461">
              <w:rPr>
                <w:rFonts w:ascii="Sylfaen" w:hAnsi="Sylfaen" w:cs="Sylfaen"/>
                <w:sz w:val="16"/>
                <w:szCs w:val="16"/>
                <w:lang w:val="hy-AM" w:eastAsia="en-US" w:bidi="ar-SA"/>
              </w:rPr>
              <w:t>Спектральная чистота</w:t>
            </w:r>
            <w:r w:rsidRPr="00FD7461">
              <w:rPr>
                <w:rFonts w:ascii="Arial AM" w:hAnsi="Arial AM"/>
                <w:sz w:val="16"/>
                <w:szCs w:val="16"/>
                <w:lang w:val="hy-AM" w:eastAsia="en-US" w:bidi="ar-SA"/>
              </w:rPr>
              <w:t>90%</w:t>
            </w:r>
            <w:r w:rsidRPr="00FD7461">
              <w:rPr>
                <w:rFonts w:ascii="Sylfaen" w:hAnsi="Sylfaen" w:cs="Sylfaen"/>
                <w:sz w:val="16"/>
                <w:szCs w:val="16"/>
                <w:lang w:val="hy-AM" w:eastAsia="en-US" w:bidi="ar-SA"/>
              </w:rPr>
              <w:t>меньше, чем</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упаковка</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без масштабирования</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Безопасность и маркировка согласно Правительству Республики Армения.</w:t>
            </w:r>
            <w:r w:rsidRPr="00FD7461">
              <w:rPr>
                <w:rFonts w:ascii="Arial AM" w:hAnsi="Arial AM"/>
                <w:sz w:val="16"/>
                <w:szCs w:val="16"/>
                <w:lang w:val="hy-AM" w:eastAsia="en-US" w:bidi="ar-SA"/>
              </w:rPr>
              <w:t xml:space="preserve">2006 </w:t>
            </w:r>
            <w:r w:rsidRPr="00FD7461">
              <w:rPr>
                <w:rFonts w:ascii="Calibri" w:hAnsi="Calibri" w:cs="Calibri"/>
                <w:sz w:val="16"/>
                <w:szCs w:val="16"/>
                <w:lang w:val="hy-AM" w:eastAsia="en-US" w:bidi="ar-SA"/>
              </w:rPr>
              <w:t>г</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тот</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декабрь</w:t>
            </w:r>
            <w:r w:rsidRPr="00FD7461">
              <w:rPr>
                <w:rFonts w:ascii="Arial AM" w:hAnsi="Arial AM"/>
                <w:sz w:val="16"/>
                <w:szCs w:val="16"/>
                <w:lang w:val="hy-AM" w:eastAsia="en-US" w:bidi="ar-SA"/>
              </w:rPr>
              <w:t>21-</w:t>
            </w:r>
            <w:r w:rsidRPr="00FD7461">
              <w:rPr>
                <w:rFonts w:ascii="Sylfaen" w:hAnsi="Sylfaen" w:cs="Sylfaen"/>
                <w:sz w:val="16"/>
                <w:szCs w:val="16"/>
                <w:lang w:val="hy-AM" w:eastAsia="en-US" w:bidi="ar-SA"/>
              </w:rPr>
              <w:t>в:</w:t>
            </w:r>
            <w:r w:rsidRPr="00FD7461">
              <w:rPr>
                <w:rFonts w:ascii="Arial AM" w:hAnsi="Arial AM"/>
                <w:sz w:val="16"/>
                <w:szCs w:val="16"/>
                <w:lang w:val="hy-AM" w:eastAsia="en-US" w:bidi="ar-SA"/>
              </w:rPr>
              <w:t>N 1913-</w:t>
            </w:r>
            <w:r w:rsidRPr="00FD7461">
              <w:rPr>
                <w:rFonts w:ascii="Sylfaen" w:hAnsi="Sylfaen" w:cs="Sylfaen"/>
                <w:sz w:val="16"/>
                <w:szCs w:val="16"/>
                <w:lang w:val="hy-AM" w:eastAsia="en-US" w:bidi="ar-SA"/>
              </w:rPr>
              <w:t>Утверждено постановлением</w:t>
            </w:r>
            <w:r w:rsidRPr="00FD7461">
              <w:rPr>
                <w:rFonts w:ascii="Arial AM" w:hAnsi="Arial AM" w:cs="Arial AM"/>
                <w:sz w:val="16"/>
                <w:szCs w:val="16"/>
                <w:lang w:val="hy-AM" w:eastAsia="en-US" w:bidi="ar-SA"/>
              </w:rPr>
              <w:t>"</w:t>
            </w:r>
            <w:r w:rsidRPr="00FD7461">
              <w:rPr>
                <w:rFonts w:ascii="Sylfaen" w:hAnsi="Sylfaen" w:cs="Sylfaen"/>
                <w:sz w:val="16"/>
                <w:szCs w:val="16"/>
                <w:lang w:val="hy-AM" w:eastAsia="en-US" w:bidi="ar-SA"/>
              </w:rPr>
              <w:t>Свежие фрукты</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технического регулирования овощей и Закона о безопасности пищевых продуктов Кыргызской Республики</w:t>
            </w:r>
            <w:r w:rsidRPr="00FD7461">
              <w:rPr>
                <w:rFonts w:ascii="Arial AM" w:hAnsi="Arial AM"/>
                <w:sz w:val="16"/>
                <w:szCs w:val="16"/>
                <w:lang w:val="hy-AM" w:eastAsia="en-US" w:bidi="ar-SA"/>
              </w:rPr>
              <w:t>9-</w:t>
            </w:r>
            <w:r w:rsidRPr="00FD7461">
              <w:rPr>
                <w:rFonts w:ascii="Sylfaen" w:hAnsi="Sylfaen" w:cs="Sylfaen"/>
                <w:sz w:val="16"/>
                <w:szCs w:val="16"/>
                <w:lang w:val="hy-AM" w:eastAsia="en-US" w:bidi="ar-SA"/>
              </w:rPr>
              <w:t>статьи</w:t>
            </w:r>
            <w:r w:rsidRPr="00FD7461">
              <w:rPr>
                <w:rFonts w:ascii="Arial AM" w:hAnsi="Arial AM"/>
                <w:sz w:val="16"/>
                <w:szCs w:val="16"/>
                <w:lang w:val="hy-AM" w:eastAsia="en-US" w:bidi="ar-SA"/>
              </w:rPr>
              <w:t>:</w:t>
            </w:r>
            <w:r w:rsidRPr="00FD7461">
              <w:rPr>
                <w:rFonts w:ascii="Tahoma" w:hAnsi="Tahoma" w:cs="Tahoma"/>
                <w:color w:val="000000"/>
                <w:sz w:val="18"/>
                <w:szCs w:val="18"/>
                <w:lang w:val="hy-AM" w:eastAsia="en-US" w:bidi="ar-SA"/>
              </w:rPr>
              <w:t>еды</w:t>
            </w:r>
            <w:r w:rsidRPr="00FD7461">
              <w:rPr>
                <w:rFonts w:ascii="Sylfaen" w:hAnsi="Sylfaen" w:cs="Sylfaen"/>
                <w:color w:val="000000"/>
                <w:sz w:val="18"/>
                <w:szCs w:val="18"/>
                <w:lang w:val="hy-AM" w:eastAsia="en-US" w:bidi="ar-SA"/>
              </w:rPr>
              <w:t>В случае несоответствия техническим характеристикам или условиям поставки устанавливается срок устранения несоответствия.</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 xml:space="preserve">:  </w:t>
            </w:r>
          </w:p>
        </w:tc>
        <w:tc>
          <w:tcPr>
            <w:tcW w:w="672" w:type="dxa"/>
            <w:shd w:val="clear" w:color="auto" w:fill="auto"/>
          </w:tcPr>
          <w:p w:rsidR="00AB5C3C" w:rsidRPr="00FD7461" w:rsidRDefault="00AB5C3C" w:rsidP="00AB5C3C">
            <w:pPr>
              <w:jc w:val="center"/>
              <w:rPr>
                <w:rFonts w:ascii="Sylfaen" w:hAnsi="Sylfaen" w:cs="Sylfaen"/>
                <w:sz w:val="20"/>
                <w:szCs w:val="20"/>
                <w:lang w:eastAsia="en-US" w:bidi="ar-SA"/>
              </w:rPr>
            </w:pPr>
            <w:r w:rsidRPr="00FD7461">
              <w:rPr>
                <w:rFonts w:ascii="Sylfaen" w:hAnsi="Sylfaen" w:cs="Sylfaen"/>
                <w:sz w:val="20"/>
                <w:szCs w:val="20"/>
                <w:lang w:eastAsia="en-US" w:bidi="ar-SA"/>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cs="Calibri"/>
                <w:color w:val="000000"/>
                <w:sz w:val="20"/>
                <w:szCs w:val="20"/>
                <w:lang w:eastAsia="en-US" w:bidi="ar-SA"/>
              </w:rPr>
            </w:pPr>
            <w:r w:rsidRPr="00FD7461">
              <w:rPr>
                <w:rFonts w:ascii="Calibri" w:hAnsi="Calibri" w:cs="Calibri"/>
                <w:color w:val="000000"/>
                <w:sz w:val="20"/>
                <w:szCs w:val="20"/>
                <w:lang w:eastAsia="en-US" w:bidi="ar-SA"/>
              </w:rPr>
              <w:t>280: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364000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1300: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1300: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570"/>
        </w:trPr>
        <w:tc>
          <w:tcPr>
            <w:tcW w:w="709" w:type="dxa"/>
            <w:shd w:val="clear" w:color="auto" w:fill="auto"/>
          </w:tcPr>
          <w:p w:rsidR="00AB5C3C" w:rsidRPr="00FD7461" w:rsidRDefault="00AB5C3C" w:rsidP="00AB5C3C">
            <w:pPr>
              <w:rPr>
                <w:lang w:val="en-US" w:eastAsia="en-US" w:bidi="ar-SA"/>
              </w:rPr>
            </w:pPr>
            <w:r w:rsidRPr="00FD7461">
              <w:rPr>
                <w:lang w:val="en-US" w:eastAsia="en-US" w:bidi="ar-SA"/>
              </w:rPr>
              <w:t>41</w:t>
            </w:r>
          </w:p>
        </w:tc>
        <w:tc>
          <w:tcPr>
            <w:tcW w:w="1134" w:type="dxa"/>
            <w:shd w:val="clear" w:color="auto" w:fill="auto"/>
          </w:tcPr>
          <w:p w:rsidR="00AB5C3C" w:rsidRPr="00FD7461" w:rsidRDefault="00AB5C3C" w:rsidP="00AB5C3C">
            <w:pPr>
              <w:rPr>
                <w:sz w:val="20"/>
                <w:szCs w:val="20"/>
                <w:lang w:val="en-US" w:eastAsia="en-US" w:bidi="ar-SA"/>
              </w:rPr>
            </w:pPr>
            <w:r w:rsidRPr="00FD7461">
              <w:rPr>
                <w:sz w:val="20"/>
                <w:szCs w:val="20"/>
                <w:lang w:val="en-US" w:eastAsia="en-US" w:bidi="ar-SA"/>
              </w:rPr>
              <w:t>15331167</w:t>
            </w:r>
          </w:p>
        </w:tc>
        <w:tc>
          <w:tcPr>
            <w:tcW w:w="926" w:type="dxa"/>
            <w:shd w:val="clear" w:color="auto" w:fill="auto"/>
          </w:tcPr>
          <w:p w:rsidR="00AB5C3C" w:rsidRPr="00FD7461" w:rsidRDefault="00AB5C3C" w:rsidP="00AB5C3C">
            <w:pPr>
              <w:rPr>
                <w:rFonts w:ascii="Sylfaen" w:hAnsi="Sylfaen" w:cs="Sylfaen"/>
                <w:lang w:val="en-US" w:eastAsia="en-US" w:bidi="ar-SA"/>
              </w:rPr>
            </w:pPr>
            <w:r w:rsidRPr="00FD7461">
              <w:rPr>
                <w:rFonts w:ascii="Sylfaen" w:hAnsi="Sylfaen" w:cs="Sylfaen"/>
                <w:lang w:val="en-US" w:eastAsia="en-US" w:bidi="ar-SA"/>
              </w:rPr>
              <w:t>Зеленый</w:t>
            </w:r>
            <w:r w:rsidRPr="00FD7461">
              <w:rPr>
                <w:lang w:val="en-US" w:eastAsia="en-US" w:bidi="ar-SA"/>
              </w:rPr>
              <w:t xml:space="preserve"> </w:t>
            </w:r>
            <w:r w:rsidRPr="00FD7461">
              <w:rPr>
                <w:rFonts w:ascii="Sylfaen" w:hAnsi="Sylfaen" w:cs="Sylfaen"/>
                <w:lang w:val="en-US" w:eastAsia="en-US" w:bidi="ar-SA"/>
              </w:rPr>
              <w:t>смешанный</w:t>
            </w:r>
          </w:p>
        </w:tc>
        <w:tc>
          <w:tcPr>
            <w:tcW w:w="941" w:type="dxa"/>
            <w:shd w:val="clear" w:color="auto" w:fill="auto"/>
          </w:tcPr>
          <w:p w:rsidR="00AB5C3C" w:rsidRPr="00FD7461" w:rsidRDefault="00AB5C3C" w:rsidP="00AB5C3C">
            <w:pPr>
              <w:rPr>
                <w:rFonts w:ascii="Sylfaen" w:hAnsi="Sylfaen" w:cs="Sylfaen"/>
                <w:sz w:val="20"/>
                <w:lang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Sylfaen" w:hAnsi="Sylfaen" w:cs="Sylfaen"/>
                <w:sz w:val="20"/>
                <w:szCs w:val="20"/>
                <w:lang w:val="hy-AM" w:eastAsia="en-US" w:bidi="ar-SA"/>
              </w:rPr>
            </w:pPr>
            <w:r w:rsidRPr="00FD7461">
              <w:rPr>
                <w:rFonts w:ascii="Sylfaen" w:hAnsi="Sylfaen" w:cs="Sylfaen"/>
                <w:color w:val="000000"/>
                <w:sz w:val="18"/>
                <w:szCs w:val="18"/>
                <w:lang w:val="hy-AM" w:eastAsia="en-US" w:bidi="ar-SA"/>
              </w:rPr>
              <w:t>Смешанный зеленый</w:t>
            </w:r>
            <w:r w:rsidRPr="00FD7461">
              <w:rPr>
                <w:rFonts w:ascii="Arial AM" w:hAnsi="Arial AM"/>
                <w:color w:val="000000"/>
                <w:sz w:val="18"/>
                <w:szCs w:val="18"/>
                <w:lang w:val="hy-AM" w:eastAsia="en-US" w:bidi="ar-SA"/>
              </w:rPr>
              <w:t>,</w:t>
            </w:r>
            <w:r w:rsidRPr="00FD7461">
              <w:rPr>
                <w:rFonts w:ascii="Calibri" w:hAnsi="Calibri"/>
                <w:color w:val="000000"/>
                <w:sz w:val="18"/>
                <w:szCs w:val="18"/>
                <w:lang w:val="hy-AM" w:eastAsia="en-US" w:bidi="ar-SA"/>
              </w:rPr>
              <w:t>1:</w:t>
            </w:r>
            <w:r w:rsidRPr="00FD7461">
              <w:rPr>
                <w:rFonts w:ascii="Sylfaen" w:hAnsi="Sylfaen"/>
                <w:color w:val="000000"/>
                <w:sz w:val="18"/>
                <w:szCs w:val="18"/>
                <w:lang w:val="hy-AM" w:eastAsia="en-US" w:bidi="ar-SA"/>
              </w:rPr>
              <w:t>с кучей</w:t>
            </w:r>
            <w:r w:rsidRPr="00FD7461">
              <w:rPr>
                <w:rFonts w:ascii="Sylfaen" w:hAnsi="Sylfaen" w:cs="Sylfaen"/>
                <w:color w:val="000000"/>
                <w:sz w:val="18"/>
                <w:szCs w:val="18"/>
                <w:lang w:val="hy-AM" w:eastAsia="en-US" w:bidi="ar-SA"/>
              </w:rPr>
              <w:t>свежий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местное производство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подшипники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немытый</w:t>
            </w:r>
            <w:r w:rsidRPr="00FD7461">
              <w:rPr>
                <w:rFonts w:ascii="Arial AM" w:hAnsi="Arial AM"/>
                <w:color w:val="000000"/>
                <w:sz w:val="18"/>
                <w:szCs w:val="18"/>
                <w:lang w:val="hy-AM" w:eastAsia="en-US" w:bidi="ar-SA"/>
              </w:rPr>
              <w:t>30%</w:t>
            </w:r>
            <w:r w:rsidRPr="00FD7461">
              <w:rPr>
                <w:rFonts w:ascii="Sylfaen" w:hAnsi="Sylfaen" w:cs="Sylfaen"/>
                <w:color w:val="000000"/>
                <w:sz w:val="18"/>
                <w:szCs w:val="18"/>
                <w:lang w:val="hy-AM" w:eastAsia="en-US" w:bidi="ar-SA"/>
              </w:rPr>
              <w:t>Кориандр</w:t>
            </w:r>
            <w:r w:rsidRPr="00FD7461">
              <w:rPr>
                <w:rFonts w:ascii="Arial AM" w:hAnsi="Arial AM"/>
                <w:color w:val="000000"/>
                <w:sz w:val="18"/>
                <w:szCs w:val="18"/>
                <w:lang w:val="hy-AM" w:eastAsia="en-US" w:bidi="ar-SA"/>
              </w:rPr>
              <w:t>, 10%</w:t>
            </w:r>
            <w:r w:rsidRPr="00FD7461">
              <w:rPr>
                <w:rFonts w:ascii="Sylfaen" w:hAnsi="Sylfaen" w:cs="Sylfaen"/>
                <w:color w:val="000000"/>
                <w:sz w:val="18"/>
                <w:szCs w:val="18"/>
                <w:lang w:val="hy-AM" w:eastAsia="en-US" w:bidi="ar-SA"/>
              </w:rPr>
              <w:t>петрушка</w:t>
            </w:r>
            <w:r w:rsidRPr="00FD7461">
              <w:rPr>
                <w:rFonts w:ascii="Arial AM" w:hAnsi="Arial AM"/>
                <w:color w:val="000000"/>
                <w:sz w:val="18"/>
                <w:szCs w:val="18"/>
                <w:lang w:val="hy-AM" w:eastAsia="en-US" w:bidi="ar-SA"/>
              </w:rPr>
              <w:t>, 10%</w:t>
            </w:r>
            <w:r w:rsidRPr="00FD7461">
              <w:rPr>
                <w:rFonts w:ascii="Sylfaen" w:hAnsi="Sylfaen" w:cs="Sylfaen"/>
                <w:color w:val="000000"/>
                <w:sz w:val="18"/>
                <w:szCs w:val="18"/>
                <w:lang w:val="hy-AM" w:eastAsia="en-US" w:bidi="ar-SA"/>
              </w:rPr>
              <w:t>сельдерей</w:t>
            </w:r>
            <w:r w:rsidRPr="00FD7461">
              <w:rPr>
                <w:rFonts w:ascii="Arial AM" w:hAnsi="Arial AM"/>
                <w:color w:val="000000"/>
                <w:sz w:val="18"/>
                <w:szCs w:val="18"/>
                <w:lang w:val="hy-AM" w:eastAsia="en-US" w:bidi="ar-SA"/>
              </w:rPr>
              <w:t>, 30%</w:t>
            </w:r>
            <w:r w:rsidRPr="00FD7461">
              <w:rPr>
                <w:rFonts w:ascii="Sylfaen" w:hAnsi="Sylfaen" w:cs="Sylfaen"/>
                <w:color w:val="000000"/>
                <w:sz w:val="18"/>
                <w:szCs w:val="18"/>
                <w:lang w:val="hy-AM" w:eastAsia="en-US" w:bidi="ar-SA"/>
              </w:rPr>
              <w:t>укроп</w:t>
            </w:r>
            <w:r w:rsidRPr="00FD7461">
              <w:rPr>
                <w:rFonts w:ascii="Arial AM" w:hAnsi="Arial AM"/>
                <w:color w:val="000000"/>
                <w:sz w:val="18"/>
                <w:szCs w:val="18"/>
                <w:lang w:val="hy-AM" w:eastAsia="en-US" w:bidi="ar-SA"/>
              </w:rPr>
              <w:t>, 10%</w:t>
            </w:r>
            <w:r w:rsidRPr="00FD7461">
              <w:rPr>
                <w:rFonts w:ascii="Sylfaen" w:hAnsi="Sylfaen" w:cs="Sylfaen"/>
                <w:color w:val="000000"/>
                <w:sz w:val="18"/>
                <w:szCs w:val="18"/>
                <w:lang w:val="hy-AM" w:eastAsia="en-US" w:bidi="ar-SA"/>
              </w:rPr>
              <w:t>базилик</w:t>
            </w:r>
            <w:r w:rsidRPr="00FD7461">
              <w:rPr>
                <w:rFonts w:ascii="Arial AM" w:hAnsi="Arial AM"/>
                <w:color w:val="000000"/>
                <w:sz w:val="18"/>
                <w:szCs w:val="18"/>
                <w:lang w:val="hy-AM" w:eastAsia="en-US" w:bidi="ar-SA"/>
              </w:rPr>
              <w:t>, 10%</w:t>
            </w:r>
            <w:r w:rsidRPr="00FD7461">
              <w:rPr>
                <w:rFonts w:ascii="Sylfaen" w:hAnsi="Sylfaen" w:cs="Sylfaen"/>
                <w:color w:val="000000"/>
                <w:sz w:val="18"/>
                <w:szCs w:val="18"/>
                <w:lang w:val="hy-AM" w:eastAsia="en-US" w:bidi="ar-SA"/>
              </w:rPr>
              <w:t>лимонад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свежий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по соединению</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без гнилых и засохших частей.</w:t>
            </w:r>
            <w:r w:rsidRPr="00FD7461">
              <w:rPr>
                <w:rFonts w:ascii="Sylfaen" w:hAnsi="Sylfaen" w:cs="Sylfaen"/>
                <w:sz w:val="16"/>
                <w:szCs w:val="16"/>
                <w:lang w:val="hy-AM" w:eastAsia="en-US" w:bidi="ar-SA"/>
              </w:rPr>
              <w:t>Безопасность и маркировка согласно Правительству Республики Армения.</w:t>
            </w:r>
            <w:r w:rsidRPr="00FD7461">
              <w:rPr>
                <w:rFonts w:ascii="Arial AM" w:hAnsi="Arial AM"/>
                <w:sz w:val="16"/>
                <w:szCs w:val="16"/>
                <w:lang w:val="hy-AM" w:eastAsia="en-US" w:bidi="ar-SA"/>
              </w:rPr>
              <w:t xml:space="preserve">2006 </w:t>
            </w:r>
            <w:r w:rsidRPr="00FD7461">
              <w:rPr>
                <w:rFonts w:ascii="Calibri" w:hAnsi="Calibri" w:cs="Calibri"/>
                <w:sz w:val="16"/>
                <w:szCs w:val="16"/>
                <w:lang w:val="hy-AM" w:eastAsia="en-US" w:bidi="ar-SA"/>
              </w:rPr>
              <w:t>г</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тот</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декабрь</w:t>
            </w:r>
            <w:r w:rsidRPr="00FD7461">
              <w:rPr>
                <w:rFonts w:ascii="Arial AM" w:hAnsi="Arial AM"/>
                <w:sz w:val="16"/>
                <w:szCs w:val="16"/>
                <w:lang w:val="hy-AM" w:eastAsia="en-US" w:bidi="ar-SA"/>
              </w:rPr>
              <w:t>21-</w:t>
            </w:r>
            <w:r w:rsidRPr="00FD7461">
              <w:rPr>
                <w:rFonts w:ascii="Sylfaen" w:hAnsi="Sylfaen" w:cs="Sylfaen"/>
                <w:sz w:val="16"/>
                <w:szCs w:val="16"/>
                <w:lang w:val="hy-AM" w:eastAsia="en-US" w:bidi="ar-SA"/>
              </w:rPr>
              <w:t>в:</w:t>
            </w:r>
            <w:r w:rsidRPr="00FD7461">
              <w:rPr>
                <w:rFonts w:ascii="Arial AM" w:hAnsi="Arial AM"/>
                <w:sz w:val="16"/>
                <w:szCs w:val="16"/>
                <w:lang w:val="hy-AM" w:eastAsia="en-US" w:bidi="ar-SA"/>
              </w:rPr>
              <w:t>N 1913-</w:t>
            </w:r>
            <w:r w:rsidRPr="00FD7461">
              <w:rPr>
                <w:rFonts w:ascii="Sylfaen" w:hAnsi="Sylfaen" w:cs="Sylfaen"/>
                <w:sz w:val="16"/>
                <w:szCs w:val="16"/>
                <w:lang w:val="hy-AM" w:eastAsia="en-US" w:bidi="ar-SA"/>
              </w:rPr>
              <w:t>Свежие фрукты, одобренные постановлением</w:t>
            </w:r>
            <w:r w:rsidRPr="00FD7461">
              <w:rPr>
                <w:rFonts w:ascii="Arial AM" w:hAnsi="Arial AM"/>
                <w:sz w:val="16"/>
                <w:szCs w:val="16"/>
                <w:lang w:val="hy-AM" w:eastAsia="en-US" w:bidi="ar-SA"/>
              </w:rPr>
              <w:t>-</w:t>
            </w:r>
            <w:r w:rsidRPr="00FD7461">
              <w:rPr>
                <w:rFonts w:ascii="Sylfaen" w:hAnsi="Sylfaen" w:cs="Sylfaen"/>
                <w:sz w:val="16"/>
                <w:szCs w:val="16"/>
                <w:lang w:val="hy-AM" w:eastAsia="en-US" w:bidi="ar-SA"/>
              </w:rPr>
              <w:t>технического регулирования овощей и Закона о безопасности пищевых продуктов Кыргызской Республики</w:t>
            </w:r>
            <w:r w:rsidRPr="00FD7461">
              <w:rPr>
                <w:rFonts w:ascii="Arial AM" w:hAnsi="Arial AM"/>
                <w:sz w:val="16"/>
                <w:szCs w:val="16"/>
                <w:lang w:val="hy-AM" w:eastAsia="en-US" w:bidi="ar-SA"/>
              </w:rPr>
              <w:t>9-</w:t>
            </w:r>
            <w:r w:rsidRPr="00FD7461">
              <w:rPr>
                <w:rFonts w:ascii="Sylfaen" w:hAnsi="Sylfaen" w:cs="Sylfaen"/>
                <w:sz w:val="16"/>
                <w:szCs w:val="16"/>
                <w:lang w:val="hy-AM" w:eastAsia="en-US" w:bidi="ar-SA"/>
              </w:rPr>
              <w:t>статьи</w:t>
            </w:r>
            <w:r w:rsidRPr="00FD7461">
              <w:rPr>
                <w:rFonts w:ascii="Sylfaen" w:hAnsi="Sylfaen" w:cs="Sylfaen"/>
                <w:color w:val="000000"/>
                <w:sz w:val="18"/>
                <w:szCs w:val="18"/>
                <w:lang w:val="hy-AM" w:eastAsia="en-US" w:bidi="ar-SA"/>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 xml:space="preserve">:  </w:t>
            </w:r>
          </w:p>
        </w:tc>
        <w:tc>
          <w:tcPr>
            <w:tcW w:w="672" w:type="dxa"/>
            <w:shd w:val="clear" w:color="auto" w:fill="auto"/>
          </w:tcPr>
          <w:p w:rsidR="00AB5C3C" w:rsidRPr="00FD7461" w:rsidRDefault="00AB5C3C" w:rsidP="00AB5C3C">
            <w:pPr>
              <w:jc w:val="center"/>
              <w:rPr>
                <w:rFonts w:ascii="Sylfaen" w:hAnsi="Sylfaen" w:cs="Sylfaen"/>
                <w:sz w:val="20"/>
                <w:szCs w:val="20"/>
                <w:lang w:eastAsia="en-US" w:bidi="ar-SA"/>
              </w:rPr>
            </w:pPr>
            <w:r w:rsidRPr="00FD7461">
              <w:rPr>
                <w:rFonts w:ascii="Sylfaen" w:hAnsi="Sylfaen" w:cs="Sylfaen"/>
                <w:sz w:val="20"/>
                <w:szCs w:val="20"/>
                <w:lang w:eastAsia="en-US" w:bidi="ar-SA"/>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cs="Calibri"/>
                <w:color w:val="000000"/>
                <w:sz w:val="20"/>
                <w:szCs w:val="20"/>
                <w:lang w:eastAsia="en-US" w:bidi="ar-SA"/>
              </w:rPr>
            </w:pPr>
            <w:r w:rsidRPr="00FD7461">
              <w:rPr>
                <w:rFonts w:ascii="Calibri" w:hAnsi="Calibri" w:cs="Calibri"/>
                <w:color w:val="000000"/>
                <w:sz w:val="20"/>
                <w:szCs w:val="20"/>
                <w:lang w:eastAsia="en-US" w:bidi="ar-SA"/>
              </w:rPr>
              <w:t>300</w:t>
            </w:r>
          </w:p>
        </w:tc>
        <w:tc>
          <w:tcPr>
            <w:tcW w:w="993"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90000</w:t>
            </w:r>
          </w:p>
        </w:tc>
        <w:tc>
          <w:tcPr>
            <w:tcW w:w="700"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300</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vAlign w:val="bottom"/>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300</w:t>
            </w:r>
          </w:p>
        </w:tc>
        <w:tc>
          <w:tcPr>
            <w:tcW w:w="1362" w:type="dxa"/>
            <w:shd w:val="clear" w:color="auto" w:fill="auto"/>
          </w:tcPr>
          <w:p w:rsidR="00AB5C3C" w:rsidRPr="00FD7461" w:rsidRDefault="00AB5C3C" w:rsidP="00AB5C3C">
            <w:pPr>
              <w:rPr>
                <w:rFonts w:ascii="Sylfaen" w:hAnsi="Sylfaen" w:cs="Sylfaen"/>
                <w:sz w:val="16"/>
                <w:szCs w:val="16"/>
                <w:lang w:val="hy-AM" w:eastAsia="en-US" w:bidi="ar-SA"/>
              </w:rPr>
            </w:pPr>
            <w:r w:rsidRPr="00FD7461">
              <w:rPr>
                <w:rFonts w:ascii="Sylfaen" w:hAnsi="Sylfaen" w:cs="Sylfaen"/>
                <w:sz w:val="16"/>
                <w:szCs w:val="16"/>
                <w:lang w:val="hy-AM" w:eastAsia="en-US" w:bidi="ar-SA"/>
              </w:rPr>
              <w:t>После вступления в силу договора до последнего рабочего дня, установленного на декабрь месяц в детском саду 2025 года включительно.</w:t>
            </w:r>
          </w:p>
        </w:tc>
      </w:tr>
      <w:tr w:rsidR="00AB5C3C" w:rsidRPr="00FD7461" w:rsidTr="00030037">
        <w:trPr>
          <w:trHeight w:val="153"/>
        </w:trPr>
        <w:tc>
          <w:tcPr>
            <w:tcW w:w="709" w:type="dxa"/>
            <w:shd w:val="clear" w:color="auto" w:fill="auto"/>
          </w:tcPr>
          <w:p w:rsidR="00AB5C3C" w:rsidRPr="00FD7461" w:rsidRDefault="00AB5C3C" w:rsidP="00AB5C3C">
            <w:pPr>
              <w:rPr>
                <w:rFonts w:ascii="Calibri" w:hAnsi="Calibri"/>
                <w:sz w:val="20"/>
                <w:lang w:val="en-US" w:eastAsia="en-US" w:bidi="ar-SA"/>
              </w:rPr>
            </w:pPr>
            <w:r>
              <w:rPr>
                <w:rFonts w:ascii="Calibri" w:hAnsi="Calibri"/>
                <w:sz w:val="20"/>
                <w:lang w:eastAsia="en-US" w:bidi="ar-SA"/>
              </w:rPr>
              <w:t>53</w:t>
            </w:r>
          </w:p>
        </w:tc>
        <w:tc>
          <w:tcPr>
            <w:tcW w:w="1134" w:type="dxa"/>
            <w:shd w:val="clear" w:color="auto" w:fill="auto"/>
          </w:tcPr>
          <w:p w:rsidR="00AB5C3C" w:rsidRPr="00FD7461" w:rsidRDefault="00AB5C3C" w:rsidP="00AB5C3C">
            <w:pPr>
              <w:rPr>
                <w:rFonts w:ascii="Arial AM" w:hAnsi="Arial AM"/>
                <w:sz w:val="20"/>
                <w:lang w:val="hy-AM" w:eastAsia="en-US" w:bidi="ar-SA"/>
              </w:rPr>
            </w:pPr>
            <w:r w:rsidRPr="00FD7461">
              <w:rPr>
                <w:rFonts w:ascii="Arial AM" w:hAnsi="Arial AM"/>
                <w:color w:val="000000"/>
                <w:sz w:val="20"/>
                <w:szCs w:val="20"/>
                <w:lang w:val="en-US" w:eastAsia="en-US" w:bidi="ar-SA"/>
              </w:rPr>
              <w:t>15842100</w:t>
            </w:r>
          </w:p>
          <w:p w:rsidR="00AB5C3C" w:rsidRPr="00FD7461" w:rsidRDefault="00AB5C3C" w:rsidP="00AB5C3C">
            <w:pPr>
              <w:rPr>
                <w:rFonts w:ascii="Arial AM" w:hAnsi="Arial AM"/>
                <w:sz w:val="20"/>
                <w:lang w:val="hy-AM" w:eastAsia="en-US" w:bidi="ar-SA"/>
              </w:rPr>
            </w:pPr>
          </w:p>
        </w:tc>
        <w:tc>
          <w:tcPr>
            <w:tcW w:w="926"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szCs w:val="20"/>
                <w:lang w:val="en-US" w:eastAsia="en-US" w:bidi="ar-SA"/>
              </w:rPr>
              <w:t>Шоколад</w:t>
            </w:r>
            <w:r w:rsidRPr="00FD7461">
              <w:rPr>
                <w:rFonts w:ascii="Arial AM" w:hAnsi="Arial AM"/>
                <w:sz w:val="20"/>
                <w:szCs w:val="20"/>
                <w:lang w:val="en-US" w:eastAsia="en-US" w:bidi="ar-SA"/>
              </w:rPr>
              <w:t>/</w:t>
            </w:r>
            <w:r w:rsidRPr="00FD7461">
              <w:rPr>
                <w:rFonts w:ascii="Sylfaen" w:hAnsi="Sylfaen" w:cs="Sylfaen"/>
                <w:sz w:val="20"/>
                <w:szCs w:val="20"/>
                <w:lang w:val="en-US" w:eastAsia="en-US" w:bidi="ar-SA"/>
              </w:rPr>
              <w:t>шоколад</w:t>
            </w:r>
            <w:r w:rsidRPr="00FD7461">
              <w:rPr>
                <w:rFonts w:ascii="Arial AM" w:hAnsi="Arial AM"/>
                <w:sz w:val="20"/>
                <w:szCs w:val="20"/>
                <w:lang w:val="en-US" w:eastAsia="en-US" w:bidi="ar-SA"/>
              </w:rPr>
              <w:t xml:space="preserve"> </w:t>
            </w:r>
            <w:r w:rsidRPr="00FD7461">
              <w:rPr>
                <w:rFonts w:ascii="Sylfaen" w:hAnsi="Sylfaen" w:cs="Sylfaen"/>
                <w:sz w:val="20"/>
                <w:szCs w:val="20"/>
                <w:lang w:val="en-US" w:eastAsia="en-US" w:bidi="ar-SA"/>
              </w:rPr>
              <w:t>продукт</w:t>
            </w:r>
            <w:r w:rsidRPr="00FD7461">
              <w:rPr>
                <w:rFonts w:ascii="Arial AM" w:hAnsi="Arial AM"/>
                <w:sz w:val="20"/>
                <w:szCs w:val="20"/>
                <w:lang w:val="en-US" w:eastAsia="en-US" w:bidi="ar-SA"/>
              </w:rPr>
              <w:t>/</w:t>
            </w:r>
          </w:p>
        </w:tc>
        <w:tc>
          <w:tcPr>
            <w:tcW w:w="941"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sz w:val="20"/>
                <w:lang w:eastAsia="en-US" w:bidi="ar-SA"/>
              </w:rPr>
              <w:t>РА:</w:t>
            </w:r>
            <w:r w:rsidRPr="00FD7461">
              <w:rPr>
                <w:rFonts w:ascii="Arial" w:hAnsi="Arial" w:cs="Arial"/>
                <w:sz w:val="20"/>
                <w:lang w:eastAsia="en-US" w:bidi="ar-SA"/>
              </w:rPr>
              <w:t xml:space="preserve"> </w:t>
            </w:r>
            <w:r w:rsidRPr="00FD7461">
              <w:rPr>
                <w:rFonts w:ascii="Sylfaen" w:hAnsi="Sylfaen" w:cs="Sylfaen"/>
                <w:sz w:val="20"/>
                <w:lang w:eastAsia="en-US" w:bidi="ar-SA"/>
              </w:rPr>
              <w:t>или</w:t>
            </w:r>
            <w:r w:rsidRPr="00FD7461">
              <w:rPr>
                <w:rFonts w:ascii="Arial" w:hAnsi="Arial" w:cs="Arial"/>
                <w:sz w:val="20"/>
                <w:lang w:eastAsia="en-US" w:bidi="ar-SA"/>
              </w:rPr>
              <w:t xml:space="preserve"> </w:t>
            </w:r>
            <w:r w:rsidRPr="00FD7461">
              <w:rPr>
                <w:rFonts w:ascii="Sylfaen" w:hAnsi="Sylfaen" w:cs="Sylfaen"/>
                <w:sz w:val="20"/>
                <w:lang w:eastAsia="en-US" w:bidi="ar-SA"/>
              </w:rPr>
              <w:t>эквивалент</w:t>
            </w:r>
          </w:p>
        </w:tc>
        <w:tc>
          <w:tcPr>
            <w:tcW w:w="5645" w:type="dxa"/>
            <w:shd w:val="clear" w:color="auto" w:fill="auto"/>
          </w:tcPr>
          <w:p w:rsidR="00AB5C3C" w:rsidRPr="00FD7461" w:rsidRDefault="00AB5C3C" w:rsidP="00AB5C3C">
            <w:pPr>
              <w:rPr>
                <w:rFonts w:ascii="Arial AM" w:hAnsi="Arial AM"/>
                <w:sz w:val="20"/>
                <w:lang w:val="hy-AM" w:eastAsia="en-US" w:bidi="ar-SA"/>
              </w:rPr>
            </w:pPr>
            <w:r w:rsidRPr="00FD7461">
              <w:rPr>
                <w:rFonts w:ascii="Sylfaen" w:hAnsi="Sylfaen" w:cs="Sylfaen"/>
                <w:color w:val="000000"/>
                <w:sz w:val="18"/>
                <w:szCs w:val="18"/>
                <w:lang w:val="hy-AM" w:eastAsia="en-US" w:bidi="ar-SA"/>
              </w:rPr>
              <w:t>Шоколад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вставить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Ингредиенты: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Сахар</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овощной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масло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фундук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молока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пыль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какао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пыль</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килокалория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 меньшей мере</w:t>
            </w:r>
            <w:r w:rsidRPr="00FD7461">
              <w:rPr>
                <w:rFonts w:ascii="Arial AM" w:hAnsi="Arial AM"/>
                <w:color w:val="000000"/>
                <w:sz w:val="18"/>
                <w:szCs w:val="18"/>
                <w:lang w:val="hy-AM" w:eastAsia="en-US" w:bidi="ar-SA"/>
              </w:rPr>
              <w:t>100</w:t>
            </w:r>
            <w:r w:rsidRPr="00FD7461">
              <w:rPr>
                <w:rFonts w:ascii="Sylfaen" w:hAnsi="Sylfaen" w:cs="Sylfaen"/>
                <w:color w:val="000000"/>
                <w:sz w:val="18"/>
                <w:szCs w:val="18"/>
                <w:lang w:val="hy-AM" w:eastAsia="en-US" w:bidi="ar-SA"/>
              </w:rPr>
              <w:t>письмо</w:t>
            </w:r>
            <w:r w:rsidRPr="00FD7461">
              <w:rPr>
                <w:rFonts w:ascii="Arial AM" w:hAnsi="Arial AM"/>
                <w:color w:val="000000"/>
                <w:sz w:val="18"/>
                <w:szCs w:val="18"/>
                <w:lang w:val="hy-AM" w:eastAsia="en-US" w:bidi="ar-SA"/>
              </w:rPr>
              <w:t xml:space="preserve">/ 539 </w:t>
            </w:r>
            <w:r w:rsidRPr="00FD7461">
              <w:rPr>
                <w:rFonts w:ascii="Calibri" w:hAnsi="Calibri" w:cs="Calibri"/>
                <w:color w:val="000000"/>
                <w:sz w:val="18"/>
                <w:szCs w:val="18"/>
                <w:lang w:val="hy-AM" w:eastAsia="en-US" w:bidi="ar-SA"/>
              </w:rPr>
              <w:t>г</w:t>
            </w:r>
            <w:r w:rsidRPr="00FD7461">
              <w:rPr>
                <w:rFonts w:ascii="Sylfaen" w:hAnsi="Sylfaen" w:cs="Sylfaen"/>
                <w:color w:val="000000"/>
                <w:sz w:val="18"/>
                <w:szCs w:val="18"/>
                <w:lang w:val="hy-AM" w:eastAsia="en-US" w:bidi="ar-SA"/>
              </w:rPr>
              <w:t>Белок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 меньшей мере</w:t>
            </w:r>
            <w:r w:rsidRPr="00FD7461">
              <w:rPr>
                <w:rFonts w:ascii="Arial AM" w:hAnsi="Arial AM"/>
                <w:color w:val="000000"/>
                <w:sz w:val="18"/>
                <w:szCs w:val="18"/>
                <w:lang w:val="hy-AM" w:eastAsia="en-US" w:bidi="ar-SA"/>
              </w:rPr>
              <w:t>100</w:t>
            </w:r>
            <w:r w:rsidRPr="00FD7461">
              <w:rPr>
                <w:rFonts w:ascii="Sylfaen" w:hAnsi="Sylfaen" w:cs="Sylfaen"/>
                <w:color w:val="000000"/>
                <w:sz w:val="18"/>
                <w:szCs w:val="18"/>
                <w:lang w:val="hy-AM" w:eastAsia="en-US" w:bidi="ar-SA"/>
              </w:rPr>
              <w:t>письмо</w:t>
            </w:r>
            <w:r w:rsidRPr="00FD7461">
              <w:rPr>
                <w:rFonts w:ascii="Arial AM" w:hAnsi="Arial AM"/>
                <w:color w:val="000000"/>
                <w:sz w:val="18"/>
                <w:szCs w:val="18"/>
                <w:lang w:val="hy-AM" w:eastAsia="en-US" w:bidi="ar-SA"/>
              </w:rPr>
              <w:t xml:space="preserve">/6,3 </w:t>
            </w:r>
            <w:r w:rsidRPr="00FD7461">
              <w:rPr>
                <w:rFonts w:ascii="Calibri" w:hAnsi="Calibri" w:cs="Calibri"/>
                <w:color w:val="000000"/>
                <w:sz w:val="18"/>
                <w:szCs w:val="18"/>
                <w:lang w:val="hy-AM" w:eastAsia="en-US" w:bidi="ar-SA"/>
              </w:rPr>
              <w:t>г</w:t>
            </w:r>
            <w:r w:rsidRPr="00FD7461">
              <w:rPr>
                <w:rFonts w:ascii="Sylfaen" w:hAnsi="Sylfaen" w:cs="Sylfaen"/>
                <w:color w:val="000000"/>
                <w:sz w:val="18"/>
                <w:szCs w:val="18"/>
                <w:lang w:val="hy-AM" w:eastAsia="en-US" w:bidi="ar-SA"/>
              </w:rPr>
              <w:t>Жиры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 меньшей мере</w:t>
            </w:r>
            <w:r w:rsidRPr="00FD7461">
              <w:rPr>
                <w:rFonts w:ascii="Arial AM" w:hAnsi="Arial AM"/>
                <w:color w:val="000000"/>
                <w:sz w:val="18"/>
                <w:szCs w:val="18"/>
                <w:lang w:val="hy-AM" w:eastAsia="en-US" w:bidi="ar-SA"/>
              </w:rPr>
              <w:t>100</w:t>
            </w:r>
            <w:r w:rsidRPr="00FD7461">
              <w:rPr>
                <w:rFonts w:ascii="Sylfaen" w:hAnsi="Sylfaen" w:cs="Sylfaen"/>
                <w:color w:val="000000"/>
                <w:sz w:val="18"/>
                <w:szCs w:val="18"/>
                <w:lang w:val="hy-AM" w:eastAsia="en-US" w:bidi="ar-SA"/>
              </w:rPr>
              <w:t>письмо</w:t>
            </w:r>
            <w:r w:rsidRPr="00FD7461">
              <w:rPr>
                <w:rFonts w:ascii="Arial AM" w:hAnsi="Arial AM"/>
                <w:color w:val="000000"/>
                <w:sz w:val="18"/>
                <w:szCs w:val="18"/>
                <w:lang w:val="hy-AM" w:eastAsia="en-US" w:bidi="ar-SA"/>
              </w:rPr>
              <w:t xml:space="preserve">/30,9 </w:t>
            </w:r>
            <w:r w:rsidRPr="00FD7461">
              <w:rPr>
                <w:rFonts w:ascii="Calibri" w:hAnsi="Calibri" w:cs="Calibri"/>
                <w:color w:val="000000"/>
                <w:sz w:val="18"/>
                <w:szCs w:val="18"/>
                <w:lang w:val="hy-AM" w:eastAsia="en-US" w:bidi="ar-SA"/>
              </w:rPr>
              <w:t>г</w:t>
            </w:r>
            <w:r w:rsidRPr="00FD7461">
              <w:rPr>
                <w:rFonts w:ascii="Sylfaen" w:hAnsi="Sylfaen" w:cs="Sylfaen"/>
                <w:color w:val="000000"/>
                <w:sz w:val="18"/>
                <w:szCs w:val="18"/>
                <w:lang w:val="hy-AM" w:eastAsia="en-US" w:bidi="ar-SA"/>
              </w:rPr>
              <w:t>Углеводы</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по меньшей мере</w:t>
            </w:r>
            <w:r w:rsidRPr="00FD7461">
              <w:rPr>
                <w:rFonts w:ascii="Arial AM" w:hAnsi="Arial AM"/>
                <w:color w:val="000000"/>
                <w:sz w:val="18"/>
                <w:szCs w:val="18"/>
                <w:lang w:val="hy-AM" w:eastAsia="en-US" w:bidi="ar-SA"/>
              </w:rPr>
              <w:t>100</w:t>
            </w:r>
            <w:r w:rsidRPr="00FD7461">
              <w:rPr>
                <w:rFonts w:ascii="Sylfaen" w:hAnsi="Sylfaen" w:cs="Sylfaen"/>
                <w:color w:val="000000"/>
                <w:sz w:val="18"/>
                <w:szCs w:val="18"/>
                <w:lang w:val="hy-AM" w:eastAsia="en-US" w:bidi="ar-SA"/>
              </w:rPr>
              <w:t>с:</w:t>
            </w:r>
            <w:r w:rsidRPr="00FD7461">
              <w:rPr>
                <w:rFonts w:ascii="Arial AM" w:hAnsi="Arial AM"/>
                <w:color w:val="000000"/>
                <w:sz w:val="18"/>
                <w:szCs w:val="18"/>
                <w:lang w:val="hy-AM" w:eastAsia="en-US" w:bidi="ar-SA"/>
              </w:rPr>
              <w:t xml:space="preserve">/57,5 </w:t>
            </w:r>
            <w:r w:rsidRPr="00FD7461">
              <w:rPr>
                <w:rFonts w:ascii="Calibri" w:hAnsi="Calibri" w:cs="Calibri"/>
                <w:color w:val="000000"/>
                <w:sz w:val="18"/>
                <w:szCs w:val="18"/>
                <w:lang w:val="hy-AM" w:eastAsia="en-US" w:bidi="ar-SA"/>
              </w:rPr>
              <w:t>г</w:t>
            </w:r>
            <w:r w:rsidRPr="00FD7461">
              <w:rPr>
                <w:rFonts w:ascii="Arial AM" w:hAnsi="Arial AM"/>
                <w:color w:val="000000"/>
                <w:sz w:val="18"/>
                <w:szCs w:val="18"/>
                <w:lang w:val="hy-AM" w:eastAsia="en-US" w:bidi="ar-SA"/>
              </w:rPr>
              <w:t>.</w:t>
            </w:r>
            <w:r w:rsidRPr="00FD7461">
              <w:rPr>
                <w:rFonts w:ascii="Sylfaen" w:hAnsi="Sylfaen" w:cs="Sylfaen"/>
                <w:b/>
                <w:color w:val="000000"/>
                <w:sz w:val="18"/>
                <w:szCs w:val="18"/>
                <w:lang w:val="hy-AM" w:eastAsia="en-US" w:bidi="ar-SA"/>
              </w:rPr>
              <w:t>Упаковка:</w:t>
            </w:r>
            <w:r w:rsidRPr="00FD7461">
              <w:rPr>
                <w:rFonts w:ascii="Arial AM" w:hAnsi="Arial AM"/>
                <w:b/>
                <w:color w:val="000000"/>
                <w:sz w:val="18"/>
                <w:szCs w:val="18"/>
                <w:lang w:val="hy-AM" w:eastAsia="en-US" w:bidi="ar-SA"/>
              </w:rPr>
              <w:t>200-250</w:t>
            </w:r>
            <w:r w:rsidRPr="00FD7461">
              <w:rPr>
                <w:rFonts w:ascii="Sylfaen" w:hAnsi="Sylfaen"/>
                <w:b/>
                <w:color w:val="000000"/>
                <w:sz w:val="18"/>
                <w:szCs w:val="18"/>
                <w:lang w:val="hy-AM" w:eastAsia="en-US" w:bidi="ar-SA"/>
              </w:rPr>
              <w:t>с:</w:t>
            </w:r>
            <w:r w:rsidRPr="00FD7461">
              <w:rPr>
                <w:rFonts w:ascii="Sylfaen" w:hAnsi="Sylfaen" w:cs="Sylfaen"/>
                <w:b/>
                <w:color w:val="000000"/>
                <w:sz w:val="18"/>
                <w:szCs w:val="18"/>
                <w:lang w:val="hy-AM" w:eastAsia="en-US" w:bidi="ar-SA"/>
              </w:rPr>
              <w:t>стекло</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или</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другой</w:t>
            </w:r>
            <w:r w:rsidRPr="00FD7461">
              <w:rPr>
                <w:rFonts w:ascii="Arial AM" w:hAnsi="Arial AM"/>
                <w:b/>
                <w:color w:val="000000"/>
                <w:sz w:val="18"/>
                <w:szCs w:val="18"/>
                <w:lang w:val="hy-AM" w:eastAsia="en-US" w:bidi="ar-SA"/>
              </w:rPr>
              <w:t xml:space="preserve"> </w:t>
            </w:r>
            <w:r w:rsidRPr="00FD7461">
              <w:rPr>
                <w:rFonts w:ascii="Sylfaen" w:hAnsi="Sylfaen" w:cs="Sylfaen"/>
                <w:b/>
                <w:color w:val="000000"/>
                <w:sz w:val="18"/>
                <w:szCs w:val="18"/>
                <w:lang w:val="hy-AM" w:eastAsia="en-US" w:bidi="ar-SA"/>
              </w:rPr>
              <w:t>с контейнерами</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Право на участие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период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данный момент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нет</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меньше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чем</w:t>
            </w:r>
            <w:r w:rsidRPr="00FD7461">
              <w:rPr>
                <w:rFonts w:ascii="Arial AM" w:hAnsi="Arial AM"/>
                <w:color w:val="000000"/>
                <w:sz w:val="18"/>
                <w:szCs w:val="18"/>
                <w:lang w:val="hy-AM" w:eastAsia="en-US" w:bidi="ar-SA"/>
              </w:rPr>
              <w:t>70%.</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упаковка</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идентификация: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 соответствии с</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lastRenderedPageBreak/>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880:</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N 021/2011),</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декабрь</w:t>
            </w:r>
            <w:r w:rsidRPr="00FD7461">
              <w:rPr>
                <w:rFonts w:ascii="Arial AM" w:hAnsi="Arial AM"/>
                <w:color w:val="000000"/>
                <w:sz w:val="18"/>
                <w:szCs w:val="18"/>
                <w:lang w:val="hy-AM" w:eastAsia="en-US" w:bidi="ar-SA"/>
              </w:rPr>
              <w:t>9-</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881:</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этого</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маркировка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частично</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N 022/2011),</w:t>
            </w:r>
            <w:r w:rsidRPr="00FD7461">
              <w:rPr>
                <w:rFonts w:ascii="Sylfaen" w:hAnsi="Sylfaen" w:cs="Sylfaen"/>
                <w:color w:val="000000"/>
                <w:sz w:val="18"/>
                <w:szCs w:val="18"/>
                <w:lang w:val="hy-AM" w:eastAsia="en-US" w:bidi="ar-SA"/>
              </w:rPr>
              <w:t>Евразийский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экономический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совет</w:t>
            </w:r>
            <w:r w:rsidRPr="00FD7461">
              <w:rPr>
                <w:rFonts w:ascii="Arial AM" w:hAnsi="Arial AM"/>
                <w:color w:val="000000"/>
                <w:sz w:val="18"/>
                <w:szCs w:val="18"/>
                <w:lang w:val="hy-AM" w:eastAsia="en-US" w:bidi="ar-SA"/>
              </w:rPr>
              <w:t xml:space="preserve">2012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Июль</w:t>
            </w:r>
            <w:r w:rsidRPr="00FD7461">
              <w:rPr>
                <w:rFonts w:ascii="Arial AM" w:hAnsi="Arial AM"/>
                <w:color w:val="000000"/>
                <w:sz w:val="18"/>
                <w:szCs w:val="18"/>
                <w:lang w:val="hy-AM" w:eastAsia="en-US" w:bidi="ar-SA"/>
              </w:rPr>
              <w:t>20-</w:t>
            </w:r>
            <w:r w:rsidRPr="00FD7461">
              <w:rPr>
                <w:rFonts w:ascii="Sylfaen" w:hAnsi="Sylfaen" w:cs="Sylfaen"/>
                <w:color w:val="000000"/>
                <w:sz w:val="18"/>
                <w:szCs w:val="18"/>
                <w:lang w:val="hy-AM" w:eastAsia="en-US" w:bidi="ar-SA"/>
              </w:rPr>
              <w:t>в:</w:t>
            </w:r>
            <w:r w:rsidRPr="00FD7461">
              <w:rPr>
                <w:rFonts w:ascii="Arial" w:hAnsi="Arial" w:cs="Arial"/>
                <w:color w:val="000000"/>
                <w:sz w:val="18"/>
                <w:szCs w:val="18"/>
                <w:lang w:val="hy-AM" w:eastAsia="en-US" w:bidi="ar-SA"/>
              </w:rPr>
              <w:t>№</w:t>
            </w:r>
            <w:r w:rsidRPr="00FD7461">
              <w:rPr>
                <w:rFonts w:ascii="Arial AM" w:hAnsi="Arial AM"/>
                <w:color w:val="000000"/>
                <w:sz w:val="18"/>
                <w:szCs w:val="18"/>
                <w:lang w:val="hy-AM" w:eastAsia="en-US" w:bidi="ar-SA"/>
              </w:rPr>
              <w:t xml:space="preserve"> 58</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одобренный</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Пищевая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добавок</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ароматизаторов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технологический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вспомогательный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средства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презентабельный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требования</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29/2012),</w:t>
            </w:r>
            <w:r w:rsidRPr="00FD7461">
              <w:rPr>
                <w:rFonts w:ascii="Sylfaen" w:hAnsi="Sylfaen" w:cs="Sylfaen"/>
                <w:color w:val="000000"/>
                <w:sz w:val="18"/>
                <w:szCs w:val="18"/>
                <w:lang w:val="hy-AM" w:eastAsia="en-US" w:bidi="ar-SA"/>
              </w:rPr>
              <w:t>Таможня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союз</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комиссии</w:t>
            </w:r>
            <w:r w:rsidRPr="00FD7461">
              <w:rPr>
                <w:rFonts w:ascii="Arial AM" w:hAnsi="Arial AM"/>
                <w:color w:val="000000"/>
                <w:sz w:val="18"/>
                <w:szCs w:val="18"/>
                <w:lang w:val="hy-AM" w:eastAsia="en-US" w:bidi="ar-SA"/>
              </w:rPr>
              <w:t xml:space="preserve">2011 </w:t>
            </w:r>
            <w:r w:rsidRPr="00FD7461">
              <w:rPr>
                <w:rFonts w:ascii="Calibri" w:hAnsi="Calibri" w:cs="Calibri"/>
                <w:color w:val="000000"/>
                <w:sz w:val="18"/>
                <w:szCs w:val="18"/>
                <w:lang w:val="hy-AM" w:eastAsia="en-US" w:bidi="ar-SA"/>
              </w:rPr>
              <w:t>год</w:t>
            </w:r>
            <w:r w:rsidRPr="00FD7461">
              <w:rPr>
                <w:rFonts w:ascii="Sylfaen" w:hAnsi="Sylfaen" w:cs="Sylfaen"/>
                <w:color w:val="000000"/>
                <w:sz w:val="18"/>
                <w:szCs w:val="18"/>
                <w:lang w:val="hy-AM" w:eastAsia="en-US" w:bidi="ar-SA"/>
              </w:rPr>
              <w:t>год</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Август</w:t>
            </w:r>
            <w:r w:rsidRPr="00FD7461">
              <w:rPr>
                <w:rFonts w:ascii="Arial AM" w:hAnsi="Arial AM"/>
                <w:color w:val="000000"/>
                <w:sz w:val="18"/>
                <w:szCs w:val="18"/>
                <w:lang w:val="hy-AM" w:eastAsia="en-US" w:bidi="ar-SA"/>
              </w:rPr>
              <w:t>16-</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число</w:t>
            </w:r>
            <w:r w:rsidRPr="00FD7461">
              <w:rPr>
                <w:rFonts w:ascii="Arial AM" w:hAnsi="Arial AM"/>
                <w:color w:val="000000"/>
                <w:sz w:val="18"/>
                <w:szCs w:val="18"/>
                <w:lang w:val="hy-AM" w:eastAsia="en-US" w:bidi="ar-SA"/>
              </w:rPr>
              <w:t>769:</w:t>
            </w:r>
            <w:r w:rsidRPr="00FD7461">
              <w:rPr>
                <w:rFonts w:ascii="Sylfaen" w:hAnsi="Sylfaen" w:cs="Sylfaen"/>
                <w:color w:val="000000"/>
                <w:sz w:val="18"/>
                <w:szCs w:val="18"/>
                <w:lang w:val="hy-AM" w:eastAsia="en-US" w:bidi="ar-SA"/>
              </w:rPr>
              <w:t>по решению</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принял</w:t>
            </w:r>
            <w:r w:rsidRPr="00FD7461">
              <w:rPr>
                <w:rFonts w:ascii="Arial AM" w:hAnsi="Arial AM"/>
                <w:color w:val="000000"/>
                <w:sz w:val="18"/>
                <w:szCs w:val="18"/>
                <w:lang w:val="hy-AM" w:eastAsia="en-US" w:bidi="ar-SA"/>
              </w:rPr>
              <w:t xml:space="preserve"> </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упаковки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Arial AM" w:hAnsi="Arial AM" w:cs="Arial AM"/>
                <w:color w:val="000000"/>
                <w:sz w:val="18"/>
                <w:szCs w:val="18"/>
                <w:lang w:val="hy-AM" w:eastAsia="en-US" w:bidi="ar-SA"/>
              </w:rPr>
              <w:t>»</w:t>
            </w:r>
            <w:r w:rsidRPr="00FD7461">
              <w:rPr>
                <w:rFonts w:ascii="Arial AM" w:hAnsi="Arial AM"/>
                <w:color w:val="000000"/>
                <w:sz w:val="18"/>
                <w:szCs w:val="18"/>
                <w:lang w:val="hy-AM" w:eastAsia="en-US" w:bidi="ar-SA"/>
              </w:rPr>
              <w:t>(</w:t>
            </w:r>
            <w:r w:rsidRPr="00FD7461">
              <w:rPr>
                <w:rFonts w:ascii="Sylfaen" w:hAnsi="Sylfaen" w:cs="Sylfaen"/>
                <w:color w:val="000000"/>
                <w:sz w:val="18"/>
                <w:szCs w:val="18"/>
                <w:lang w:val="hy-AM" w:eastAsia="en-US" w:bidi="ar-SA"/>
              </w:rPr>
              <w:t>ММ:</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ТК:</w:t>
            </w:r>
            <w:r w:rsidRPr="00FD7461">
              <w:rPr>
                <w:rFonts w:ascii="Arial AM" w:hAnsi="Arial AM"/>
                <w:color w:val="000000"/>
                <w:sz w:val="18"/>
                <w:szCs w:val="18"/>
                <w:lang w:val="hy-AM" w:eastAsia="en-US" w:bidi="ar-SA"/>
              </w:rPr>
              <w:t>005/2011)</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правила</w:t>
            </w:r>
            <w:r w:rsidRPr="00FD7461">
              <w:rPr>
                <w:rFonts w:ascii="Arial AM" w:hAnsi="Arial AM"/>
                <w:color w:val="000000"/>
                <w:sz w:val="18"/>
                <w:szCs w:val="18"/>
                <w:lang w:val="hy-AM" w:eastAsia="en-US" w:bidi="ar-SA"/>
              </w:rPr>
              <w:t>,</w:t>
            </w:r>
            <w:r w:rsidRPr="00FD7461">
              <w:rPr>
                <w:rFonts w:ascii="Arial AM" w:hAnsi="Arial AM" w:cs="Arial AM"/>
                <w:color w:val="000000"/>
                <w:sz w:val="18"/>
                <w:szCs w:val="18"/>
                <w:lang w:val="hy-AM" w:eastAsia="en-US" w:bidi="ar-SA"/>
              </w:rPr>
              <w:t>"</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безопасность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w:t>
            </w:r>
            <w:r w:rsidRPr="00FD7461">
              <w:rPr>
                <w:rFonts w:ascii="Calibri" w:hAnsi="Calibri" w:cs="Arial AM"/>
                <w:color w:val="000000"/>
                <w:sz w:val="18"/>
                <w:szCs w:val="18"/>
                <w:lang w:val="hy-AM" w:eastAsia="en-US" w:bidi="ar-SA"/>
              </w:rPr>
              <w:t xml:space="preserve"> </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РА: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закона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Ярлык: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читаемый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Еда</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технический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согласно спецификации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или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предложения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условия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в:</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приложение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прийти</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случай</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непоследовательность</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исправление</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срок:</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является</w:t>
            </w:r>
            <w:r w:rsidRPr="00FD7461">
              <w:rPr>
                <w:rFonts w:ascii="Arial AM" w:hAnsi="Arial AM"/>
                <w:color w:val="000000"/>
                <w:sz w:val="18"/>
                <w:szCs w:val="18"/>
                <w:lang w:val="hy-AM" w:eastAsia="en-US" w:bidi="ar-SA"/>
              </w:rPr>
              <w:t xml:space="preserve"> </w:t>
            </w:r>
            <w:r w:rsidRPr="00FD7461">
              <w:rPr>
                <w:rFonts w:ascii="Sylfaen" w:hAnsi="Sylfaen" w:cs="Sylfaen"/>
                <w:color w:val="000000"/>
                <w:sz w:val="18"/>
                <w:szCs w:val="18"/>
                <w:lang w:val="hy-AM" w:eastAsia="en-US" w:bidi="ar-SA"/>
              </w:rPr>
              <w:t>определенный</w:t>
            </w:r>
            <w:r w:rsidRPr="00FD7461">
              <w:rPr>
                <w:rFonts w:ascii="Arial AM" w:hAnsi="Arial AM"/>
                <w:color w:val="000000"/>
                <w:sz w:val="18"/>
                <w:szCs w:val="18"/>
                <w:lang w:val="hy-AM" w:eastAsia="en-US" w:bidi="ar-SA"/>
              </w:rPr>
              <w:t>1:</w:t>
            </w:r>
            <w:r w:rsidRPr="00FD7461">
              <w:rPr>
                <w:rFonts w:ascii="Sylfaen" w:hAnsi="Sylfaen" w:cs="Sylfaen"/>
                <w:color w:val="000000"/>
                <w:sz w:val="18"/>
                <w:szCs w:val="18"/>
                <w:lang w:val="hy-AM" w:eastAsia="en-US" w:bidi="ar-SA"/>
              </w:rPr>
              <w:t>день</w:t>
            </w:r>
            <w:r w:rsidRPr="00FD7461">
              <w:rPr>
                <w:rFonts w:ascii="Arial AM" w:hAnsi="Arial AM"/>
                <w:color w:val="000000"/>
                <w:sz w:val="18"/>
                <w:szCs w:val="18"/>
                <w:lang w:val="hy-AM" w:eastAsia="en-US" w:bidi="ar-SA"/>
              </w:rPr>
              <w:t>:</w:t>
            </w:r>
          </w:p>
        </w:tc>
        <w:tc>
          <w:tcPr>
            <w:tcW w:w="672" w:type="dxa"/>
            <w:shd w:val="clear" w:color="auto" w:fill="auto"/>
          </w:tcPr>
          <w:p w:rsidR="00AB5C3C" w:rsidRPr="00FD7461" w:rsidRDefault="00AB5C3C" w:rsidP="00AB5C3C">
            <w:pPr>
              <w:rPr>
                <w:rFonts w:ascii="Arial AM" w:hAnsi="Arial AM"/>
                <w:sz w:val="20"/>
                <w:lang w:val="en-US" w:eastAsia="en-US" w:bidi="ar-SA"/>
              </w:rPr>
            </w:pPr>
            <w:r w:rsidRPr="00FD7461">
              <w:rPr>
                <w:rFonts w:ascii="Sylfaen" w:hAnsi="Sylfaen" w:cs="Sylfaen"/>
                <w:sz w:val="20"/>
                <w:szCs w:val="20"/>
                <w:lang w:val="en-US" w:eastAsia="en-US" w:bidi="ar-SA"/>
              </w:rPr>
              <w:lastRenderedPageBreak/>
              <w:t>письмо</w:t>
            </w:r>
          </w:p>
        </w:tc>
        <w:tc>
          <w:tcPr>
            <w:tcW w:w="746" w:type="dxa"/>
            <w:tcBorders>
              <w:top w:val="nil"/>
              <w:left w:val="single" w:sz="4" w:space="0" w:color="auto"/>
              <w:bottom w:val="single" w:sz="4" w:space="0" w:color="auto"/>
              <w:right w:val="single" w:sz="4" w:space="0" w:color="auto"/>
            </w:tcBorders>
            <w:shd w:val="clear" w:color="auto" w:fill="auto"/>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800</w:t>
            </w:r>
          </w:p>
        </w:tc>
        <w:tc>
          <w:tcPr>
            <w:tcW w:w="993" w:type="dxa"/>
            <w:tcBorders>
              <w:top w:val="nil"/>
              <w:left w:val="single" w:sz="4" w:space="0" w:color="auto"/>
              <w:bottom w:val="single" w:sz="4" w:space="0" w:color="auto"/>
              <w:right w:val="single" w:sz="4" w:space="0" w:color="auto"/>
            </w:tcBorders>
            <w:shd w:val="clear" w:color="auto" w:fill="auto"/>
          </w:tcPr>
          <w:p w:rsidR="00AB5C3C" w:rsidRPr="00FD7461" w:rsidRDefault="00AB5C3C" w:rsidP="00AB5C3C">
            <w:pPr>
              <w:rPr>
                <w:rFonts w:ascii="Calibri" w:hAnsi="Calibri"/>
                <w:sz w:val="20"/>
                <w:lang w:eastAsia="en-US" w:bidi="ar-SA"/>
              </w:rPr>
            </w:pPr>
            <w:r w:rsidRPr="00FD7461">
              <w:rPr>
                <w:rFonts w:ascii="Calibri" w:hAnsi="Calibri"/>
                <w:sz w:val="20"/>
                <w:lang w:eastAsia="en-US" w:bidi="ar-SA"/>
              </w:rPr>
              <w:t>130400</w:t>
            </w:r>
          </w:p>
        </w:tc>
        <w:tc>
          <w:tcPr>
            <w:tcW w:w="700" w:type="dxa"/>
            <w:tcBorders>
              <w:top w:val="nil"/>
              <w:left w:val="single" w:sz="4" w:space="0" w:color="auto"/>
              <w:bottom w:val="single" w:sz="4" w:space="0" w:color="auto"/>
              <w:right w:val="single" w:sz="4" w:space="0" w:color="auto"/>
            </w:tcBorders>
            <w:shd w:val="clear" w:color="auto" w:fill="auto"/>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163:</w:t>
            </w:r>
          </w:p>
        </w:tc>
        <w:tc>
          <w:tcPr>
            <w:tcW w:w="1249" w:type="dxa"/>
            <w:shd w:val="clear" w:color="auto" w:fill="auto"/>
          </w:tcPr>
          <w:p w:rsidR="00AB5C3C" w:rsidRDefault="00AB5C3C" w:rsidP="00AB5C3C">
            <w:r w:rsidRPr="00336C57">
              <w:t>Ванашен К. Алоян 24</w:t>
            </w:r>
          </w:p>
        </w:tc>
        <w:tc>
          <w:tcPr>
            <w:tcW w:w="828" w:type="dxa"/>
            <w:tcBorders>
              <w:top w:val="nil"/>
              <w:left w:val="single" w:sz="4" w:space="0" w:color="auto"/>
              <w:bottom w:val="single" w:sz="4" w:space="0" w:color="auto"/>
              <w:right w:val="single" w:sz="4" w:space="0" w:color="auto"/>
            </w:tcBorders>
            <w:shd w:val="clear" w:color="auto" w:fill="auto"/>
          </w:tcPr>
          <w:p w:rsidR="00AB5C3C" w:rsidRPr="00FD7461" w:rsidRDefault="00AB5C3C" w:rsidP="00AB5C3C">
            <w:pPr>
              <w:jc w:val="center"/>
              <w:rPr>
                <w:rFonts w:ascii="Calibri" w:hAnsi="Calibri"/>
                <w:sz w:val="20"/>
                <w:lang w:eastAsia="en-US" w:bidi="ar-SA"/>
              </w:rPr>
            </w:pPr>
            <w:r w:rsidRPr="00FD7461">
              <w:rPr>
                <w:rFonts w:ascii="Calibri" w:hAnsi="Calibri"/>
                <w:sz w:val="20"/>
                <w:lang w:eastAsia="en-US" w:bidi="ar-SA"/>
              </w:rPr>
              <w:t>163:</w:t>
            </w:r>
          </w:p>
        </w:tc>
        <w:tc>
          <w:tcPr>
            <w:tcW w:w="1362" w:type="dxa"/>
            <w:shd w:val="clear" w:color="auto" w:fill="auto"/>
          </w:tcPr>
          <w:p w:rsidR="00AB5C3C" w:rsidRPr="00FD7461" w:rsidRDefault="00AB5C3C" w:rsidP="00AB5C3C">
            <w:pPr>
              <w:rPr>
                <w:lang w:val="hy-AM" w:eastAsia="en-US" w:bidi="ar-SA"/>
              </w:rPr>
            </w:pPr>
            <w:r w:rsidRPr="00FD7461">
              <w:rPr>
                <w:rFonts w:ascii="Sylfaen" w:hAnsi="Sylfaen" w:cs="Sylfaen"/>
                <w:sz w:val="16"/>
                <w:szCs w:val="16"/>
                <w:lang w:val="hy-AM" w:eastAsia="en-US" w:bidi="ar-SA"/>
              </w:rPr>
              <w:t xml:space="preserve">После вступления в силу договора до последнего рабочего дня, установленного на декабрь месяц в детском саду 2025 года </w:t>
            </w:r>
            <w:r w:rsidRPr="00FD7461">
              <w:rPr>
                <w:rFonts w:ascii="Sylfaen" w:hAnsi="Sylfaen" w:cs="Sylfaen"/>
                <w:sz w:val="16"/>
                <w:szCs w:val="16"/>
                <w:lang w:val="hy-AM" w:eastAsia="en-US" w:bidi="ar-SA"/>
              </w:rPr>
              <w:lastRenderedPageBreak/>
              <w:t>включительно.</w:t>
            </w:r>
          </w:p>
        </w:tc>
      </w:tr>
    </w:tbl>
    <w:p w:rsidR="00FD7461" w:rsidRDefault="00FD7461" w:rsidP="007941A0">
      <w:pPr>
        <w:rPr>
          <w:rFonts w:ascii="GHEA Grapalat" w:hAnsi="GHEA Grapalat" w:cs="Sylfaen"/>
        </w:rPr>
      </w:pPr>
    </w:p>
    <w:p w:rsidR="00FD7461" w:rsidRDefault="00FD7461" w:rsidP="007941A0">
      <w:pPr>
        <w:rPr>
          <w:rFonts w:ascii="GHEA Grapalat" w:hAnsi="GHEA Grapalat" w:cs="Sylfaen"/>
        </w:rPr>
      </w:pPr>
    </w:p>
    <w:p w:rsidR="00FD7461" w:rsidRDefault="00FD7461" w:rsidP="007941A0">
      <w:pPr>
        <w:rPr>
          <w:rFonts w:ascii="GHEA Grapalat" w:hAnsi="GHEA Grapalat" w:cs="Sylfaen"/>
        </w:rPr>
      </w:pPr>
    </w:p>
    <w:p w:rsidR="00FD7461" w:rsidRDefault="00FD7461" w:rsidP="007941A0">
      <w:pPr>
        <w:rPr>
          <w:rFonts w:ascii="GHEA Grapalat" w:hAnsi="GHEA Grapalat" w:cs="Sylfaen"/>
        </w:rPr>
      </w:pPr>
    </w:p>
    <w:p w:rsidR="00FD7461" w:rsidRDefault="00FD7461" w:rsidP="007941A0">
      <w:pPr>
        <w:rPr>
          <w:rFonts w:ascii="GHEA Grapalat" w:hAnsi="GHEA Grapalat" w:cs="Sylfaen"/>
        </w:rPr>
      </w:pPr>
    </w:p>
    <w:p w:rsidR="00FD7461" w:rsidRPr="00BD0664" w:rsidRDefault="00FD7461" w:rsidP="007941A0">
      <w:pP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lastRenderedPageBreak/>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FF44B4" w:rsidP="00443349">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 xml:space="preserve"> </w:t>
      </w:r>
      <w:r w:rsidR="007941A0"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443349">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443349">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443349">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443349">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 xml:space="preserve">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w:t>
      </w:r>
      <w:r w:rsidRPr="00A71D81">
        <w:rPr>
          <w:rFonts w:ascii="GHEA Grapalat" w:hAnsi="GHEA Grapalat" w:cs="Sylfaen"/>
          <w:i/>
          <w:sz w:val="18"/>
          <w:szCs w:val="18"/>
          <w:lang w:val="pt-BR" w:eastAsia="en-US"/>
        </w:rPr>
        <w:lastRenderedPageBreak/>
        <w:t>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CC23DA" w:rsidRPr="004F1501" w:rsidRDefault="00E12B8D" w:rsidP="00CC23DA">
            <w:pPr>
              <w:widowControl w:val="0"/>
              <w:spacing w:after="160"/>
              <w:jc w:val="center"/>
              <w:rPr>
                <w:rFonts w:ascii="GHEA Grapalat" w:hAnsi="GHEA Grapalat" w:cs="Sylfaen"/>
                <w:b/>
                <w:bCs/>
              </w:rPr>
            </w:pPr>
            <w:r w:rsidRPr="00CC23DA">
              <w:rPr>
                <w:rFonts w:ascii="GHEA Grapalat" w:hAnsi="GHEA Grapalat"/>
              </w:rPr>
              <w:t>___</w:t>
            </w:r>
            <w:r w:rsidR="00CC23DA">
              <w:rPr>
                <w:rFonts w:ascii="Sylfaen" w:hAnsi="Sylfaen"/>
              </w:rPr>
              <w:t>Таперакан</w:t>
            </w:r>
            <w:r w:rsidR="00CC23DA" w:rsidRPr="00BD674E">
              <w:rPr>
                <w:rFonts w:ascii="Sylfaen" w:hAnsi="Sylfaen"/>
              </w:rPr>
              <w:t xml:space="preserve"> </w:t>
            </w:r>
            <w:r w:rsidR="00CC23DA" w:rsidRPr="004F1501">
              <w:rPr>
                <w:rFonts w:ascii="Sylfaen" w:hAnsi="Sylfaen"/>
              </w:rPr>
              <w:t xml:space="preserve">  детский сад» </w:t>
            </w:r>
            <w:r w:rsidR="00CC23DA" w:rsidRPr="004F1501">
              <w:rPr>
                <w:rFonts w:ascii="Sylfaen" w:hAnsi="Sylfaen"/>
                <w:lang w:val="en-US"/>
              </w:rPr>
              <w:t>HOAK</w:t>
            </w:r>
            <w:r w:rsidR="00CC23DA" w:rsidRPr="004F1501">
              <w:rPr>
                <w:rFonts w:ascii="Sylfaen" w:hAnsi="Sylfaen"/>
              </w:rPr>
              <w:t xml:space="preserve">    </w:t>
            </w:r>
          </w:p>
          <w:p w:rsidR="00CC23DA" w:rsidRPr="00BD674E" w:rsidRDefault="00CC23DA" w:rsidP="00CC23DA">
            <w:pPr>
              <w:jc w:val="center"/>
              <w:rPr>
                <w:rFonts w:ascii="Sylfaen" w:hAnsi="Sylfaen"/>
              </w:rPr>
            </w:pPr>
            <w:r>
              <w:rPr>
                <w:rFonts w:ascii="Sylfaen" w:hAnsi="Sylfaen"/>
              </w:rPr>
              <w:t>Таперакан, Исакови 2</w:t>
            </w:r>
          </w:p>
          <w:p w:rsidR="00CC23DA" w:rsidRPr="004F1501" w:rsidRDefault="00CC23DA" w:rsidP="00CC23DA">
            <w:pPr>
              <w:jc w:val="center"/>
            </w:pPr>
            <w:r>
              <w:t xml:space="preserve">ВТБ </w:t>
            </w:r>
            <w:r w:rsidRPr="004F1501">
              <w:t>банк:</w:t>
            </w:r>
          </w:p>
          <w:p w:rsidR="00CC23DA" w:rsidRPr="0030377D" w:rsidRDefault="00CC23DA" w:rsidP="00CC23DA">
            <w:pPr>
              <w:jc w:val="center"/>
              <w:rPr>
                <w:rFonts w:ascii="Sylfaen" w:hAnsi="Sylfaen"/>
              </w:rPr>
            </w:pPr>
            <w:r w:rsidRPr="004F1501">
              <w:t xml:space="preserve">ПК </w:t>
            </w:r>
            <w:r w:rsidRPr="0030377D">
              <w:rPr>
                <w:rFonts w:ascii="Sylfaen" w:hAnsi="Sylfaen"/>
              </w:rPr>
              <w:t>16010017029100</w:t>
            </w:r>
          </w:p>
          <w:p w:rsidR="00CC23DA" w:rsidRPr="0030377D" w:rsidRDefault="00CC23DA" w:rsidP="00CC23DA">
            <w:pPr>
              <w:widowControl w:val="0"/>
              <w:spacing w:after="160"/>
              <w:jc w:val="center"/>
              <w:rPr>
                <w:rFonts w:ascii="Sylfaen" w:hAnsi="Sylfaen"/>
              </w:rPr>
            </w:pPr>
            <w:r w:rsidRPr="0030377D">
              <w:rPr>
                <w:rFonts w:ascii="Sylfaen" w:hAnsi="Sylfaen"/>
              </w:rPr>
              <w:t>AVC 04103189</w:t>
            </w:r>
          </w:p>
          <w:p w:rsidR="00E12B8D" w:rsidRPr="00CC23DA" w:rsidRDefault="00CC23DA" w:rsidP="00CC23DA">
            <w:pPr>
              <w:widowControl w:val="0"/>
              <w:jc w:val="center"/>
              <w:rPr>
                <w:rFonts w:ascii="GHEA Grapalat" w:hAnsi="GHEA Grapalat"/>
              </w:rPr>
            </w:pPr>
            <w:r>
              <w:t>М. Акоб</w:t>
            </w:r>
            <w:r w:rsidRPr="004F1501">
              <w:t>ян</w:t>
            </w:r>
            <w:r w:rsidRPr="00CC23DA">
              <w:rPr>
                <w:rFonts w:ascii="GHEA Grapalat" w:hAnsi="GHEA Grapalat"/>
              </w:rPr>
              <w:t xml:space="preserve"> </w:t>
            </w:r>
            <w:r w:rsidR="00E12B8D" w:rsidRPr="00CC23DA">
              <w:rPr>
                <w:rFonts w:ascii="GHEA Grapalat" w:hAnsi="GHEA Grapalat"/>
              </w:rPr>
              <w:t>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3"/>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1924"/>
        <w:gridCol w:w="2247"/>
        <w:gridCol w:w="900"/>
        <w:gridCol w:w="942"/>
        <w:gridCol w:w="657"/>
        <w:gridCol w:w="805"/>
        <w:gridCol w:w="532"/>
        <w:gridCol w:w="603"/>
        <w:gridCol w:w="671"/>
        <w:gridCol w:w="782"/>
        <w:gridCol w:w="864"/>
        <w:gridCol w:w="832"/>
        <w:gridCol w:w="903"/>
        <w:gridCol w:w="836"/>
        <w:gridCol w:w="749"/>
      </w:tblGrid>
      <w:tr w:rsidR="00E12B8D" w:rsidRPr="00B138F3" w:rsidTr="00FF44B4">
        <w:trPr>
          <w:trHeight w:val="305"/>
          <w:jc w:val="center"/>
        </w:trPr>
        <w:tc>
          <w:tcPr>
            <w:tcW w:w="15905"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FD7461">
        <w:trPr>
          <w:trHeight w:val="747"/>
          <w:jc w:val="center"/>
        </w:trPr>
        <w:tc>
          <w:tcPr>
            <w:tcW w:w="1658"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24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76"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FD7461">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34"/>
              <w:t>**</w:t>
            </w:r>
          </w:p>
        </w:tc>
      </w:tr>
      <w:tr w:rsidR="00E12B8D" w:rsidRPr="00B138F3" w:rsidTr="00FD7461">
        <w:trPr>
          <w:trHeight w:val="594"/>
          <w:jc w:val="center"/>
        </w:trPr>
        <w:tc>
          <w:tcPr>
            <w:tcW w:w="1658" w:type="dxa"/>
          </w:tcPr>
          <w:p w:rsidR="00E12B8D" w:rsidRPr="00B138F3" w:rsidRDefault="00E12B8D" w:rsidP="008B1F5B">
            <w:pPr>
              <w:widowControl w:val="0"/>
              <w:jc w:val="center"/>
              <w:rPr>
                <w:rFonts w:ascii="GHEA Grapalat" w:hAnsi="GHEA Grapalat"/>
                <w:sz w:val="16"/>
                <w:szCs w:val="16"/>
              </w:rPr>
            </w:pPr>
          </w:p>
        </w:tc>
        <w:tc>
          <w:tcPr>
            <w:tcW w:w="1924" w:type="dxa"/>
          </w:tcPr>
          <w:p w:rsidR="00E12B8D" w:rsidRPr="00B138F3" w:rsidRDefault="00E12B8D" w:rsidP="008B1F5B">
            <w:pPr>
              <w:widowControl w:val="0"/>
              <w:jc w:val="center"/>
              <w:rPr>
                <w:rFonts w:ascii="GHEA Grapalat" w:hAnsi="GHEA Grapalat"/>
                <w:sz w:val="16"/>
                <w:szCs w:val="16"/>
              </w:rPr>
            </w:pPr>
          </w:p>
        </w:tc>
        <w:tc>
          <w:tcPr>
            <w:tcW w:w="2247" w:type="dxa"/>
          </w:tcPr>
          <w:p w:rsidR="00E12B8D" w:rsidRPr="00B138F3" w:rsidRDefault="00E12B8D" w:rsidP="008B1F5B">
            <w:pPr>
              <w:widowControl w:val="0"/>
              <w:jc w:val="center"/>
              <w:rPr>
                <w:rFonts w:ascii="GHEA Grapalat" w:hAnsi="GHEA Grapalat"/>
                <w:sz w:val="16"/>
                <w:szCs w:val="16"/>
              </w:rPr>
            </w:pPr>
          </w:p>
        </w:tc>
        <w:tc>
          <w:tcPr>
            <w:tcW w:w="900"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42"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5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05"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2"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3"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82"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2"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03"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49"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FD7461" w:rsidRPr="00B138F3" w:rsidTr="00FD7461">
        <w:trPr>
          <w:trHeight w:val="404"/>
          <w:jc w:val="center"/>
        </w:trPr>
        <w:tc>
          <w:tcPr>
            <w:tcW w:w="1658" w:type="dxa"/>
          </w:tcPr>
          <w:p w:rsidR="00FD7461" w:rsidRPr="00FD7461" w:rsidRDefault="00FD7461" w:rsidP="00FD7461">
            <w:pPr>
              <w:ind w:left="360"/>
              <w:rPr>
                <w:rFonts w:ascii="Arial AM" w:hAnsi="Arial AM"/>
                <w:sz w:val="20"/>
              </w:rPr>
            </w:pPr>
            <w:r w:rsidRPr="00FD7461">
              <w:rPr>
                <w:rFonts w:ascii="Arial AM" w:hAnsi="Arial AM"/>
                <w:sz w:val="20"/>
              </w:rPr>
              <w:t>2</w:t>
            </w:r>
          </w:p>
        </w:tc>
        <w:tc>
          <w:tcPr>
            <w:tcW w:w="1924" w:type="dxa"/>
          </w:tcPr>
          <w:p w:rsidR="00FD7461" w:rsidRPr="00CF285E" w:rsidRDefault="00FD7461" w:rsidP="00FD7461">
            <w:pPr>
              <w:rPr>
                <w:rFonts w:ascii="Arial AM" w:hAnsi="Arial AM"/>
                <w:sz w:val="20"/>
                <w:lang w:val="hy-AM"/>
              </w:rPr>
            </w:pPr>
            <w:r w:rsidRPr="00FD7461">
              <w:rPr>
                <w:rFonts w:ascii="Arial AM" w:hAnsi="Arial AM"/>
                <w:color w:val="000000"/>
                <w:sz w:val="20"/>
                <w:szCs w:val="20"/>
              </w:rPr>
              <w:t>15811100</w:t>
            </w:r>
          </w:p>
        </w:tc>
        <w:tc>
          <w:tcPr>
            <w:tcW w:w="2247" w:type="dxa"/>
          </w:tcPr>
          <w:p w:rsidR="00FD7461" w:rsidRPr="00CF285E" w:rsidRDefault="00FD7461" w:rsidP="00FD7461">
            <w:pPr>
              <w:rPr>
                <w:rFonts w:ascii="Arial AM" w:hAnsi="Arial AM"/>
                <w:sz w:val="20"/>
                <w:lang w:val="hy-AM"/>
              </w:rPr>
            </w:pPr>
            <w:r w:rsidRPr="00FD7461">
              <w:rPr>
                <w:rFonts w:ascii="Sylfaen" w:hAnsi="Sylfaen" w:cs="Sylfaen"/>
                <w:sz w:val="20"/>
                <w:szCs w:val="20"/>
              </w:rPr>
              <w:t>Хлеб</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b/>
                <w:sz w:val="16"/>
                <w:szCs w:val="16"/>
              </w:rPr>
            </w:pPr>
            <w:r w:rsidRPr="00B138F3">
              <w:rPr>
                <w:rFonts w:ascii="GHEA Grapalat" w:hAnsi="GHEA Grapalat"/>
                <w:sz w:val="16"/>
                <w:szCs w:val="16"/>
              </w:rPr>
              <w:t>... %</w:t>
            </w:r>
          </w:p>
        </w:tc>
      </w:tr>
      <w:tr w:rsidR="00FD7461" w:rsidRPr="00B138F3" w:rsidTr="00FD7461">
        <w:trPr>
          <w:trHeight w:val="404"/>
          <w:jc w:val="center"/>
        </w:trPr>
        <w:tc>
          <w:tcPr>
            <w:tcW w:w="1658" w:type="dxa"/>
          </w:tcPr>
          <w:p w:rsidR="00FD7461" w:rsidRPr="00CF285E" w:rsidRDefault="00FD7461" w:rsidP="00FD7461">
            <w:pPr>
              <w:rPr>
                <w:rFonts w:ascii="Arial AM" w:hAnsi="Arial AM"/>
                <w:sz w:val="20"/>
                <w:lang w:val="en-US"/>
              </w:rPr>
            </w:pPr>
            <w:r>
              <w:rPr>
                <w:rFonts w:ascii="Arial AM" w:hAnsi="Arial AM"/>
                <w:sz w:val="20"/>
                <w:lang w:val="en-US"/>
              </w:rPr>
              <w:t>3</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15811130</w:t>
            </w:r>
          </w:p>
        </w:tc>
        <w:tc>
          <w:tcPr>
            <w:tcW w:w="2247" w:type="dxa"/>
          </w:tcPr>
          <w:p w:rsidR="00FD7461" w:rsidRPr="00CF285E" w:rsidRDefault="00FD7461" w:rsidP="00FD7461">
            <w:pPr>
              <w:rPr>
                <w:rFonts w:ascii="Arial AM" w:hAnsi="Arial AM"/>
                <w:sz w:val="20"/>
                <w:lang w:val="hy-AM"/>
              </w:rPr>
            </w:pPr>
            <w:r w:rsidRPr="00CF285E">
              <w:rPr>
                <w:rFonts w:ascii="Sylfaen" w:hAnsi="Sylfaen" w:cs="Sylfaen"/>
                <w:sz w:val="20"/>
                <w:szCs w:val="20"/>
                <w:lang w:val="en-US"/>
              </w:rPr>
              <w:t>булочка</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rPr>
            </w:pPr>
            <w:r>
              <w:rPr>
                <w:rFonts w:ascii="Calibri" w:hAnsi="Calibri"/>
                <w:sz w:val="20"/>
              </w:rPr>
              <w:t>4</w:t>
            </w:r>
          </w:p>
        </w:tc>
        <w:tc>
          <w:tcPr>
            <w:tcW w:w="1924" w:type="dxa"/>
          </w:tcPr>
          <w:p w:rsidR="00FD7461" w:rsidRPr="00CF285E" w:rsidRDefault="00FD7461" w:rsidP="00FD7461">
            <w:pPr>
              <w:rPr>
                <w:rFonts w:ascii="Arial AM" w:hAnsi="Arial AM"/>
                <w:color w:val="000000"/>
                <w:sz w:val="20"/>
                <w:szCs w:val="20"/>
                <w:lang w:val="en-US"/>
              </w:rPr>
            </w:pPr>
            <w:r w:rsidRPr="00CF285E">
              <w:rPr>
                <w:lang w:val="en-US"/>
              </w:rPr>
              <w:t>15851100</w:t>
            </w:r>
          </w:p>
        </w:tc>
        <w:tc>
          <w:tcPr>
            <w:tcW w:w="2247" w:type="dxa"/>
          </w:tcPr>
          <w:p w:rsidR="00FD7461" w:rsidRPr="00CF285E" w:rsidRDefault="00FD7461" w:rsidP="00FD7461">
            <w:pPr>
              <w:rPr>
                <w:rFonts w:ascii="Sylfaen" w:hAnsi="Sylfaen" w:cs="Sylfaen"/>
                <w:sz w:val="20"/>
                <w:szCs w:val="20"/>
                <w:lang w:val="en-US"/>
              </w:rPr>
            </w:pPr>
            <w:r w:rsidRPr="00CF285E">
              <w:rPr>
                <w:rFonts w:ascii="Sylfaen" w:hAnsi="Sylfaen" w:cs="Sylfaen"/>
                <w:lang w:val="en-US"/>
              </w:rPr>
              <w:t>макароны</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Arial AM" w:hAnsi="Arial AM"/>
                <w:sz w:val="20"/>
                <w:lang w:val="en-US"/>
              </w:rPr>
            </w:pPr>
            <w:r>
              <w:rPr>
                <w:rFonts w:ascii="Arial AM" w:hAnsi="Arial AM"/>
                <w:sz w:val="20"/>
                <w:lang w:val="en-US"/>
              </w:rPr>
              <w:t>5</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15831000</w:t>
            </w:r>
          </w:p>
        </w:tc>
        <w:tc>
          <w:tcPr>
            <w:tcW w:w="2247" w:type="dxa"/>
          </w:tcPr>
          <w:p w:rsidR="00FD7461" w:rsidRPr="00CF285E" w:rsidRDefault="00FD7461" w:rsidP="00FD7461">
            <w:pPr>
              <w:rPr>
                <w:rFonts w:ascii="Arial" w:hAnsi="Arial" w:cs="Arial"/>
                <w:sz w:val="20"/>
              </w:rPr>
            </w:pPr>
            <w:r w:rsidRPr="00CF285E">
              <w:rPr>
                <w:rFonts w:ascii="Sylfaen" w:hAnsi="Sylfaen" w:cs="Sylfaen"/>
                <w:sz w:val="20"/>
                <w:szCs w:val="20"/>
                <w:lang w:val="en-US"/>
              </w:rPr>
              <w:t>Сахар</w:t>
            </w:r>
            <w:r w:rsidRPr="00CF285E">
              <w:rPr>
                <w:rFonts w:ascii="Arial AM" w:hAnsi="Arial AM"/>
                <w:sz w:val="20"/>
                <w:szCs w:val="20"/>
                <w:lang w:val="en-US"/>
              </w:rPr>
              <w:t xml:space="preserve">  </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Arial AM" w:hAnsi="Arial AM"/>
                <w:sz w:val="20"/>
                <w:lang w:val="en-US"/>
              </w:rPr>
            </w:pPr>
            <w:r>
              <w:rPr>
                <w:rFonts w:ascii="Calibri" w:hAnsi="Calibri"/>
                <w:sz w:val="20"/>
                <w:lang w:val="en-US"/>
              </w:rPr>
              <w:t>6</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15531100</w:t>
            </w:r>
          </w:p>
        </w:tc>
        <w:tc>
          <w:tcPr>
            <w:tcW w:w="2247" w:type="dxa"/>
          </w:tcPr>
          <w:p w:rsidR="00FD7461" w:rsidRPr="00CF285E" w:rsidRDefault="00FD7461" w:rsidP="00FD7461">
            <w:pPr>
              <w:rPr>
                <w:rFonts w:ascii="Arial AM" w:hAnsi="Arial AM"/>
                <w:sz w:val="20"/>
                <w:lang w:val="hy-AM"/>
              </w:rPr>
            </w:pPr>
            <w:r w:rsidRPr="00CF285E">
              <w:rPr>
                <w:rFonts w:ascii="Sylfaen" w:hAnsi="Sylfaen" w:cs="Sylfaen"/>
                <w:color w:val="000000"/>
                <w:sz w:val="20"/>
                <w:szCs w:val="20"/>
                <w:lang w:val="en-US"/>
              </w:rPr>
              <w:t>Масло</w:t>
            </w:r>
            <w:r w:rsidRPr="00CF285E">
              <w:rPr>
                <w:rFonts w:ascii="Arial AM" w:hAnsi="Arial AM"/>
                <w:color w:val="000000"/>
                <w:sz w:val="20"/>
                <w:szCs w:val="20"/>
                <w:lang w:val="en-US"/>
              </w:rPr>
              <w:t xml:space="preserve"> </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lang w:val="en-US"/>
              </w:rPr>
            </w:pPr>
            <w:r>
              <w:rPr>
                <w:lang w:val="en-US"/>
              </w:rPr>
              <w:t>10</w:t>
            </w:r>
          </w:p>
        </w:tc>
        <w:tc>
          <w:tcPr>
            <w:tcW w:w="1924" w:type="dxa"/>
          </w:tcPr>
          <w:p w:rsidR="00FD7461" w:rsidRPr="00CF285E" w:rsidRDefault="00FD7461" w:rsidP="00FD7461">
            <w:pPr>
              <w:rPr>
                <w:rFonts w:ascii="Arial AM" w:hAnsi="Arial AM"/>
                <w:color w:val="000000"/>
                <w:sz w:val="20"/>
                <w:szCs w:val="20"/>
                <w:lang w:val="en-US"/>
              </w:rPr>
            </w:pPr>
            <w:r w:rsidRPr="00CF285E">
              <w:rPr>
                <w:lang w:val="en-US"/>
              </w:rPr>
              <w:t>15331153</w:t>
            </w:r>
          </w:p>
        </w:tc>
        <w:tc>
          <w:tcPr>
            <w:tcW w:w="2247" w:type="dxa"/>
          </w:tcPr>
          <w:p w:rsidR="00FD7461" w:rsidRPr="00CF285E" w:rsidRDefault="00FD7461" w:rsidP="00FD7461">
            <w:pPr>
              <w:rPr>
                <w:rFonts w:ascii="Sylfaen" w:hAnsi="Sylfaen" w:cs="Sylfaen"/>
                <w:color w:val="000000"/>
                <w:sz w:val="20"/>
                <w:szCs w:val="20"/>
                <w:lang w:val="en-US"/>
              </w:rPr>
            </w:pPr>
            <w:r w:rsidRPr="00CF285E">
              <w:rPr>
                <w:rFonts w:ascii="Sylfaen" w:hAnsi="Sylfaen" w:cs="Sylfaen"/>
                <w:lang w:val="en-US"/>
              </w:rPr>
              <w:t>Чечевица</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lang w:val="en-US"/>
              </w:rPr>
            </w:pPr>
            <w:r>
              <w:rPr>
                <w:rFonts w:ascii="Calibri" w:hAnsi="Calibri"/>
                <w:sz w:val="20"/>
                <w:lang w:val="en-US"/>
              </w:rPr>
              <w:t>15</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15111120</w:t>
            </w:r>
          </w:p>
        </w:tc>
        <w:tc>
          <w:tcPr>
            <w:tcW w:w="2247" w:type="dxa"/>
          </w:tcPr>
          <w:p w:rsidR="00FD7461" w:rsidRPr="00CF285E" w:rsidRDefault="00FD7461" w:rsidP="00FD7461">
            <w:pPr>
              <w:rPr>
                <w:rFonts w:ascii="Arial AM" w:hAnsi="Arial AM"/>
                <w:sz w:val="20"/>
                <w:lang w:val="hy-AM"/>
              </w:rPr>
            </w:pPr>
            <w:r w:rsidRPr="00CF285E">
              <w:rPr>
                <w:rFonts w:ascii="Sylfaen" w:hAnsi="Sylfaen" w:cs="Sylfaen"/>
                <w:color w:val="000000"/>
                <w:sz w:val="20"/>
                <w:szCs w:val="20"/>
                <w:lang w:val="en-US"/>
              </w:rPr>
              <w:t>Говядина</w:t>
            </w:r>
            <w:r w:rsidRPr="00CF285E">
              <w:rPr>
                <w:rFonts w:ascii="Arial AM" w:hAnsi="Arial AM"/>
                <w:color w:val="000000"/>
                <w:sz w:val="20"/>
                <w:szCs w:val="20"/>
                <w:lang w:val="en-US"/>
              </w:rPr>
              <w:t xml:space="preserve">  </w:t>
            </w:r>
            <w:r w:rsidRPr="00CF285E">
              <w:rPr>
                <w:rFonts w:ascii="Sylfaen" w:hAnsi="Sylfaen" w:cs="Sylfaen"/>
                <w:color w:val="000000"/>
                <w:sz w:val="20"/>
                <w:szCs w:val="20"/>
                <w:lang w:val="en-US"/>
              </w:rPr>
              <w:t>мясо</w:t>
            </w:r>
            <w:r w:rsidRPr="00CF285E">
              <w:rPr>
                <w:rFonts w:ascii="Arial AM" w:hAnsi="Arial AM"/>
                <w:color w:val="000000"/>
                <w:sz w:val="20"/>
                <w:szCs w:val="20"/>
                <w:lang w:val="en-US"/>
              </w:rPr>
              <w:t xml:space="preserve"> </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lang w:val="en-US"/>
              </w:rPr>
            </w:pPr>
            <w:r>
              <w:rPr>
                <w:rFonts w:ascii="Calibri" w:hAnsi="Calibri"/>
                <w:sz w:val="20"/>
                <w:lang w:val="en-US"/>
              </w:rPr>
              <w:t>16</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15112160</w:t>
            </w:r>
          </w:p>
        </w:tc>
        <w:tc>
          <w:tcPr>
            <w:tcW w:w="2247" w:type="dxa"/>
          </w:tcPr>
          <w:p w:rsidR="00FD7461" w:rsidRPr="00CF285E" w:rsidRDefault="00FD7461" w:rsidP="00FD7461">
            <w:pPr>
              <w:rPr>
                <w:rFonts w:ascii="Calibri" w:hAnsi="Calibri"/>
                <w:sz w:val="20"/>
              </w:rPr>
            </w:pPr>
            <w:r w:rsidRPr="00CF285E">
              <w:rPr>
                <w:rFonts w:ascii="Sylfaen" w:hAnsi="Sylfaen" w:cs="Sylfaen"/>
                <w:color w:val="000000"/>
                <w:sz w:val="20"/>
                <w:szCs w:val="20"/>
                <w:lang w:val="hy-AM"/>
              </w:rPr>
              <w:t>Курица</w:t>
            </w:r>
            <w:r w:rsidRPr="00CF285E">
              <w:rPr>
                <w:rFonts w:ascii="Arial AM" w:hAnsi="Arial AM"/>
                <w:color w:val="000000"/>
                <w:sz w:val="20"/>
                <w:szCs w:val="20"/>
                <w:lang w:val="hy-AM"/>
              </w:rPr>
              <w:t xml:space="preserve"> </w:t>
            </w:r>
            <w:r w:rsidRPr="00CF285E">
              <w:rPr>
                <w:rFonts w:ascii="Sylfaen" w:hAnsi="Sylfaen" w:cs="Sylfaen"/>
                <w:color w:val="000000"/>
                <w:sz w:val="20"/>
                <w:szCs w:val="20"/>
                <w:lang w:val="hy-AM"/>
              </w:rPr>
              <w:t>грудь</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lang w:val="en-US"/>
              </w:rPr>
            </w:pPr>
            <w:r>
              <w:rPr>
                <w:rFonts w:ascii="Calibri" w:hAnsi="Calibri"/>
                <w:sz w:val="20"/>
                <w:lang w:val="en-US"/>
              </w:rPr>
              <w:lastRenderedPageBreak/>
              <w:t>17</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15541200</w:t>
            </w:r>
          </w:p>
        </w:tc>
        <w:tc>
          <w:tcPr>
            <w:tcW w:w="2247" w:type="dxa"/>
          </w:tcPr>
          <w:p w:rsidR="00FD7461" w:rsidRPr="00CF285E" w:rsidRDefault="00FD7461" w:rsidP="00FD7461">
            <w:pPr>
              <w:rPr>
                <w:rFonts w:ascii="Arial AM" w:hAnsi="Arial AM"/>
                <w:sz w:val="20"/>
                <w:lang w:val="hy-AM"/>
              </w:rPr>
            </w:pPr>
            <w:r w:rsidRPr="00CF285E">
              <w:rPr>
                <w:rFonts w:ascii="Sylfaen" w:hAnsi="Sylfaen" w:cs="Sylfaen"/>
                <w:color w:val="000000"/>
                <w:sz w:val="20"/>
                <w:szCs w:val="20"/>
                <w:lang w:val="en-US"/>
              </w:rPr>
              <w:t>Сыр</w:t>
            </w:r>
            <w:r w:rsidRPr="00CF285E">
              <w:rPr>
                <w:rFonts w:ascii="Arial AM" w:hAnsi="Arial AM"/>
                <w:color w:val="000000"/>
                <w:sz w:val="20"/>
                <w:szCs w:val="20"/>
                <w:lang w:val="en-US"/>
              </w:rPr>
              <w:t xml:space="preserve"> </w:t>
            </w:r>
            <w:r w:rsidRPr="00CF285E">
              <w:rPr>
                <w:rFonts w:ascii="Sylfaen" w:hAnsi="Sylfaen" w:cs="Sylfaen"/>
                <w:color w:val="000000"/>
                <w:sz w:val="20"/>
                <w:szCs w:val="20"/>
                <w:lang w:val="en-US"/>
              </w:rPr>
              <w:t>Чанах</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lang w:val="en-US"/>
              </w:rPr>
            </w:pPr>
            <w:r>
              <w:rPr>
                <w:rFonts w:ascii="Calibri" w:hAnsi="Calibri"/>
                <w:sz w:val="20"/>
                <w:lang w:val="en-US"/>
              </w:rPr>
              <w:t>18</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15511100</w:t>
            </w:r>
          </w:p>
        </w:tc>
        <w:tc>
          <w:tcPr>
            <w:tcW w:w="2247" w:type="dxa"/>
          </w:tcPr>
          <w:p w:rsidR="00FD7461" w:rsidRPr="00CF285E" w:rsidRDefault="00FD7461" w:rsidP="00FD7461">
            <w:pPr>
              <w:rPr>
                <w:rFonts w:ascii="Sylfaen" w:hAnsi="Sylfaen" w:cs="Sylfaen"/>
                <w:color w:val="000000"/>
                <w:sz w:val="20"/>
                <w:szCs w:val="20"/>
                <w:lang w:val="hy-AM"/>
              </w:rPr>
            </w:pPr>
            <w:r w:rsidRPr="00CF285E">
              <w:rPr>
                <w:rFonts w:ascii="Sylfaen" w:hAnsi="Sylfaen" w:cs="Sylfaen"/>
                <w:color w:val="000000"/>
                <w:sz w:val="20"/>
                <w:szCs w:val="20"/>
                <w:lang w:val="en-US"/>
              </w:rPr>
              <w:t>Молоко:</w:t>
            </w:r>
            <w:r w:rsidRPr="00CF285E">
              <w:rPr>
                <w:rFonts w:ascii="Arial AM" w:hAnsi="Arial AM"/>
                <w:color w:val="000000"/>
                <w:sz w:val="20"/>
                <w:szCs w:val="20"/>
                <w:lang w:val="en-US"/>
              </w:rPr>
              <w:t xml:space="preserve"> </w:t>
            </w:r>
            <w:r w:rsidRPr="00CF285E">
              <w:rPr>
                <w:rFonts w:ascii="Sylfaen" w:hAnsi="Sylfaen" w:cs="Sylfaen"/>
                <w:color w:val="000000"/>
                <w:sz w:val="20"/>
                <w:szCs w:val="20"/>
                <w:lang w:val="en-US"/>
              </w:rPr>
              <w:t>пастеризованный</w:t>
            </w:r>
          </w:p>
          <w:p w:rsidR="00FD7461" w:rsidRPr="00CF285E" w:rsidRDefault="00FD7461" w:rsidP="00FD7461">
            <w:pPr>
              <w:rPr>
                <w:rFonts w:ascii="Arial AM" w:hAnsi="Arial AM"/>
                <w:sz w:val="20"/>
                <w:lang w:val="hy-AM"/>
              </w:rPr>
            </w:pP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lang w:val="en-US"/>
              </w:rPr>
            </w:pPr>
            <w:r>
              <w:rPr>
                <w:rFonts w:ascii="Calibri" w:hAnsi="Calibri"/>
                <w:sz w:val="20"/>
                <w:lang w:val="en-US"/>
              </w:rPr>
              <w:t>19</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15551600</w:t>
            </w:r>
          </w:p>
        </w:tc>
        <w:tc>
          <w:tcPr>
            <w:tcW w:w="2247" w:type="dxa"/>
          </w:tcPr>
          <w:p w:rsidR="00FD7461" w:rsidRPr="00CF285E" w:rsidRDefault="00FD7461" w:rsidP="00FD7461">
            <w:pPr>
              <w:rPr>
                <w:rFonts w:ascii="Sylfaen" w:hAnsi="Sylfaen" w:cs="Sylfaen"/>
                <w:color w:val="000000"/>
                <w:sz w:val="20"/>
                <w:szCs w:val="20"/>
                <w:lang w:val="hy-AM"/>
              </w:rPr>
            </w:pPr>
            <w:r w:rsidRPr="00CF285E">
              <w:rPr>
                <w:rFonts w:ascii="Sylfaen" w:hAnsi="Sylfaen" w:cs="Sylfaen"/>
                <w:color w:val="000000"/>
                <w:sz w:val="20"/>
                <w:szCs w:val="20"/>
                <w:lang w:val="en-US"/>
              </w:rPr>
              <w:t>Йогурт</w:t>
            </w:r>
          </w:p>
          <w:p w:rsidR="00FD7461" w:rsidRPr="00CF285E" w:rsidRDefault="00FD7461" w:rsidP="00FD7461">
            <w:pPr>
              <w:rPr>
                <w:rFonts w:ascii="Arial" w:hAnsi="Arial" w:cs="Arial"/>
                <w:color w:val="000000"/>
                <w:sz w:val="20"/>
              </w:rPr>
            </w:pP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rPr>
            </w:pPr>
            <w:r>
              <w:rPr>
                <w:rFonts w:ascii="Calibri" w:hAnsi="Calibri"/>
                <w:sz w:val="20"/>
              </w:rPr>
              <w:t>20</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15512000</w:t>
            </w:r>
          </w:p>
        </w:tc>
        <w:tc>
          <w:tcPr>
            <w:tcW w:w="2247" w:type="dxa"/>
          </w:tcPr>
          <w:p w:rsidR="00FD7461" w:rsidRPr="00CF285E" w:rsidRDefault="00FD7461" w:rsidP="00FD7461">
            <w:pPr>
              <w:rPr>
                <w:rFonts w:ascii="Arial" w:hAnsi="Arial" w:cs="Arial"/>
                <w:sz w:val="20"/>
              </w:rPr>
            </w:pPr>
            <w:r w:rsidRPr="00CF285E">
              <w:rPr>
                <w:rFonts w:ascii="Sylfaen" w:hAnsi="Sylfaen" w:cs="Sylfaen"/>
                <w:color w:val="000000"/>
                <w:sz w:val="20"/>
                <w:szCs w:val="20"/>
                <w:lang w:val="en-US"/>
              </w:rPr>
              <w:t>Кислый</w:t>
            </w:r>
            <w:r w:rsidRPr="00CF285E">
              <w:rPr>
                <w:rFonts w:ascii="Arial AM" w:hAnsi="Arial AM"/>
                <w:color w:val="000000"/>
                <w:sz w:val="20"/>
                <w:szCs w:val="20"/>
                <w:lang w:val="en-US"/>
              </w:rPr>
              <w:t xml:space="preserve"> </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rPr>
            </w:pPr>
            <w:r>
              <w:rPr>
                <w:rFonts w:ascii="Calibri" w:hAnsi="Calibri"/>
                <w:sz w:val="20"/>
              </w:rPr>
              <w:t>21</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15542100</w:t>
            </w:r>
          </w:p>
        </w:tc>
        <w:tc>
          <w:tcPr>
            <w:tcW w:w="2247" w:type="dxa"/>
          </w:tcPr>
          <w:p w:rsidR="00FD7461" w:rsidRPr="00CF285E" w:rsidRDefault="00FD7461" w:rsidP="00FD7461">
            <w:pPr>
              <w:rPr>
                <w:rFonts w:ascii="Arial" w:hAnsi="Arial" w:cs="Arial"/>
                <w:sz w:val="20"/>
              </w:rPr>
            </w:pPr>
            <w:r w:rsidRPr="00CF285E">
              <w:rPr>
                <w:rFonts w:ascii="Sylfaen" w:hAnsi="Sylfaen" w:cs="Sylfaen"/>
                <w:color w:val="000000"/>
                <w:sz w:val="20"/>
                <w:szCs w:val="20"/>
                <w:lang w:val="en-US"/>
              </w:rPr>
              <w:t>Творог</w:t>
            </w:r>
            <w:r w:rsidRPr="00CF285E">
              <w:rPr>
                <w:rFonts w:ascii="Arial AM" w:hAnsi="Arial AM"/>
                <w:color w:val="000000"/>
                <w:sz w:val="20"/>
                <w:szCs w:val="20"/>
                <w:lang w:val="en-US"/>
              </w:rPr>
              <w:t xml:space="preserve"> </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rPr>
            </w:pPr>
            <w:r>
              <w:rPr>
                <w:rFonts w:ascii="Calibri" w:hAnsi="Calibri"/>
                <w:sz w:val="20"/>
              </w:rPr>
              <w:t>22</w:t>
            </w:r>
          </w:p>
        </w:tc>
        <w:tc>
          <w:tcPr>
            <w:tcW w:w="1924" w:type="dxa"/>
          </w:tcPr>
          <w:p w:rsidR="00FD7461" w:rsidRPr="00CF285E" w:rsidRDefault="00FD7461" w:rsidP="00FD7461">
            <w:pPr>
              <w:rPr>
                <w:rFonts w:ascii="Arial AM" w:hAnsi="Arial AM"/>
                <w:color w:val="000000"/>
                <w:sz w:val="20"/>
                <w:szCs w:val="20"/>
                <w:lang w:val="en-US"/>
              </w:rPr>
            </w:pPr>
            <w:r w:rsidRPr="00CF285E">
              <w:rPr>
                <w:lang w:val="en-US"/>
              </w:rPr>
              <w:t>15511600</w:t>
            </w:r>
          </w:p>
        </w:tc>
        <w:tc>
          <w:tcPr>
            <w:tcW w:w="2247" w:type="dxa"/>
          </w:tcPr>
          <w:p w:rsidR="00FD7461" w:rsidRPr="00CF285E" w:rsidRDefault="00FD7461" w:rsidP="00FD7461">
            <w:pPr>
              <w:rPr>
                <w:rFonts w:ascii="Sylfaen" w:hAnsi="Sylfaen" w:cs="Sylfaen"/>
                <w:color w:val="000000"/>
                <w:sz w:val="20"/>
                <w:szCs w:val="20"/>
                <w:lang w:val="en-US"/>
              </w:rPr>
            </w:pPr>
            <w:r w:rsidRPr="00CF285E">
              <w:rPr>
                <w:rFonts w:ascii="Sylfaen" w:hAnsi="Sylfaen" w:cs="Sylfaen"/>
                <w:lang w:val="en-US"/>
              </w:rPr>
              <w:t>Сжатый</w:t>
            </w:r>
            <w:r w:rsidRPr="00CF285E">
              <w:rPr>
                <w:lang w:val="en-US"/>
              </w:rPr>
              <w:t xml:space="preserve"> </w:t>
            </w:r>
            <w:r w:rsidRPr="00CF285E">
              <w:rPr>
                <w:rFonts w:ascii="Sylfaen" w:hAnsi="Sylfaen" w:cs="Sylfaen"/>
                <w:lang w:val="en-US"/>
              </w:rPr>
              <w:t>молоко</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lang w:val="en-US"/>
              </w:rPr>
            </w:pPr>
            <w:r>
              <w:rPr>
                <w:rFonts w:ascii="Calibri" w:hAnsi="Calibri"/>
                <w:sz w:val="20"/>
                <w:lang w:val="en-US"/>
              </w:rPr>
              <w:t>23</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15821500</w:t>
            </w:r>
          </w:p>
        </w:tc>
        <w:tc>
          <w:tcPr>
            <w:tcW w:w="2247" w:type="dxa"/>
          </w:tcPr>
          <w:p w:rsidR="00FD7461" w:rsidRPr="00CF285E" w:rsidRDefault="00FD7461" w:rsidP="00FD7461">
            <w:pPr>
              <w:rPr>
                <w:rFonts w:ascii="Sylfaen" w:hAnsi="Sylfaen"/>
                <w:sz w:val="20"/>
                <w:lang w:val="en-US"/>
              </w:rPr>
            </w:pPr>
            <w:r w:rsidRPr="00CF285E">
              <w:rPr>
                <w:rFonts w:ascii="Sylfaen" w:hAnsi="Sylfaen"/>
                <w:sz w:val="20"/>
                <w:lang w:val="en-US"/>
              </w:rPr>
              <w:t>печенье</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lang w:val="en-US"/>
              </w:rPr>
            </w:pPr>
            <w:r>
              <w:rPr>
                <w:rFonts w:ascii="Calibri" w:hAnsi="Calibri"/>
                <w:sz w:val="20"/>
                <w:lang w:val="en-US"/>
              </w:rPr>
              <w:t>24</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15842110</w:t>
            </w:r>
          </w:p>
        </w:tc>
        <w:tc>
          <w:tcPr>
            <w:tcW w:w="2247" w:type="dxa"/>
          </w:tcPr>
          <w:p w:rsidR="00FD7461" w:rsidRPr="00CF285E" w:rsidRDefault="00FD7461" w:rsidP="00FD7461">
            <w:pPr>
              <w:rPr>
                <w:rFonts w:ascii="Arial AM" w:hAnsi="Arial AM"/>
                <w:sz w:val="20"/>
                <w:lang w:val="hy-AM"/>
              </w:rPr>
            </w:pPr>
            <w:r w:rsidRPr="00CF285E">
              <w:rPr>
                <w:rFonts w:ascii="Sylfaen" w:hAnsi="Sylfaen" w:cs="Sylfaen"/>
                <w:color w:val="000000"/>
                <w:sz w:val="20"/>
                <w:szCs w:val="20"/>
                <w:lang w:val="en-US"/>
              </w:rPr>
              <w:t>Конфеты</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rPr>
            </w:pPr>
            <w:r>
              <w:rPr>
                <w:rFonts w:ascii="Calibri" w:hAnsi="Calibri"/>
                <w:sz w:val="20"/>
              </w:rPr>
              <w:t>25</w:t>
            </w:r>
          </w:p>
        </w:tc>
        <w:tc>
          <w:tcPr>
            <w:tcW w:w="1924" w:type="dxa"/>
          </w:tcPr>
          <w:p w:rsidR="00FD7461" w:rsidRPr="00CF285E" w:rsidRDefault="00FD7461" w:rsidP="00FD7461">
            <w:pPr>
              <w:rPr>
                <w:rFonts w:ascii="Arial AM" w:hAnsi="Arial AM"/>
                <w:color w:val="000000"/>
                <w:sz w:val="20"/>
                <w:szCs w:val="20"/>
                <w:lang w:val="en-US"/>
              </w:rPr>
            </w:pPr>
            <w:r w:rsidRPr="00CF285E">
              <w:rPr>
                <w:sz w:val="20"/>
                <w:szCs w:val="20"/>
                <w:lang w:val="en-US"/>
              </w:rPr>
              <w:t>15332290</w:t>
            </w:r>
          </w:p>
        </w:tc>
        <w:tc>
          <w:tcPr>
            <w:tcW w:w="2247" w:type="dxa"/>
          </w:tcPr>
          <w:p w:rsidR="00FD7461" w:rsidRPr="00CF285E" w:rsidRDefault="00FD7461" w:rsidP="00FD7461">
            <w:pPr>
              <w:rPr>
                <w:rFonts w:ascii="Sylfaen" w:hAnsi="Sylfaen" w:cs="Sylfaen"/>
                <w:color w:val="000000"/>
                <w:sz w:val="20"/>
                <w:szCs w:val="20"/>
                <w:lang w:val="en-US"/>
              </w:rPr>
            </w:pPr>
            <w:r w:rsidRPr="00CF285E">
              <w:rPr>
                <w:rFonts w:ascii="Sylfaen" w:hAnsi="Sylfaen" w:cs="Sylfaen"/>
                <w:lang w:val="en-US"/>
              </w:rPr>
              <w:t>глушилка</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rPr>
            </w:pPr>
            <w:r>
              <w:rPr>
                <w:rFonts w:ascii="Calibri" w:hAnsi="Calibri"/>
                <w:sz w:val="20"/>
              </w:rPr>
              <w:t>28</w:t>
            </w:r>
          </w:p>
        </w:tc>
        <w:tc>
          <w:tcPr>
            <w:tcW w:w="1924" w:type="dxa"/>
          </w:tcPr>
          <w:p w:rsidR="00FD7461" w:rsidRPr="00CF285E" w:rsidRDefault="00FD7461" w:rsidP="00FD7461">
            <w:pPr>
              <w:rPr>
                <w:sz w:val="20"/>
                <w:szCs w:val="20"/>
                <w:lang w:val="en-US"/>
              </w:rPr>
            </w:pPr>
            <w:r w:rsidRPr="00CF285E">
              <w:rPr>
                <w:sz w:val="20"/>
                <w:szCs w:val="20"/>
                <w:lang w:val="en-US"/>
              </w:rPr>
              <w:t>15320000</w:t>
            </w:r>
          </w:p>
        </w:tc>
        <w:tc>
          <w:tcPr>
            <w:tcW w:w="2247" w:type="dxa"/>
          </w:tcPr>
          <w:p w:rsidR="00FD7461" w:rsidRPr="00CF285E" w:rsidRDefault="00FD7461" w:rsidP="00FD7461">
            <w:pPr>
              <w:rPr>
                <w:rFonts w:ascii="Sylfaen" w:hAnsi="Sylfaen" w:cs="Sylfaen"/>
              </w:rPr>
            </w:pPr>
            <w:r w:rsidRPr="00CF285E">
              <w:rPr>
                <w:rFonts w:ascii="Sylfaen" w:hAnsi="Sylfaen" w:cs="Sylfaen"/>
              </w:rPr>
              <w:t>сок</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rPr>
            </w:pPr>
            <w:r>
              <w:rPr>
                <w:lang w:val="en-US"/>
              </w:rPr>
              <w:t>35</w:t>
            </w:r>
          </w:p>
        </w:tc>
        <w:tc>
          <w:tcPr>
            <w:tcW w:w="1924" w:type="dxa"/>
          </w:tcPr>
          <w:p w:rsidR="00FD7461" w:rsidRPr="00CF285E" w:rsidRDefault="00FD7461" w:rsidP="00FD7461">
            <w:pPr>
              <w:rPr>
                <w:sz w:val="20"/>
                <w:szCs w:val="20"/>
                <w:lang w:val="en-US"/>
              </w:rPr>
            </w:pPr>
            <w:r w:rsidRPr="00CF285E">
              <w:rPr>
                <w:sz w:val="20"/>
                <w:szCs w:val="20"/>
                <w:lang w:val="en-US"/>
              </w:rPr>
              <w:t>15331180</w:t>
            </w:r>
          </w:p>
        </w:tc>
        <w:tc>
          <w:tcPr>
            <w:tcW w:w="2247" w:type="dxa"/>
          </w:tcPr>
          <w:p w:rsidR="00FD7461" w:rsidRPr="00CF285E" w:rsidRDefault="00FD7461" w:rsidP="00FD7461">
            <w:pPr>
              <w:rPr>
                <w:rFonts w:ascii="Sylfaen" w:hAnsi="Sylfaen" w:cs="Sylfaen"/>
                <w:lang w:val="en-US"/>
              </w:rPr>
            </w:pPr>
            <w:r w:rsidRPr="00CF285E">
              <w:rPr>
                <w:rFonts w:ascii="Sylfaen" w:hAnsi="Sylfaen" w:cs="Sylfaen"/>
                <w:lang w:val="en-US"/>
              </w:rPr>
              <w:t>Зеленый</w:t>
            </w:r>
            <w:r w:rsidRPr="00CF285E">
              <w:rPr>
                <w:lang w:val="en-US"/>
              </w:rPr>
              <w:t xml:space="preserve"> </w:t>
            </w:r>
            <w:r w:rsidRPr="00CF285E">
              <w:rPr>
                <w:rFonts w:ascii="Sylfaen" w:hAnsi="Sylfaen" w:cs="Sylfaen"/>
                <w:lang w:val="en-US"/>
              </w:rPr>
              <w:t>горох</w:t>
            </w:r>
            <w:r w:rsidRPr="00CF285E">
              <w:rPr>
                <w:lang w:val="en-US"/>
              </w:rPr>
              <w:t xml:space="preserve"> </w:t>
            </w:r>
            <w:r w:rsidRPr="00CF285E">
              <w:rPr>
                <w:rFonts w:ascii="Sylfaen" w:hAnsi="Sylfaen" w:cs="Sylfaen"/>
                <w:lang w:val="en-US"/>
              </w:rPr>
              <w:t>консервированный</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rFonts w:ascii="Calibri" w:hAnsi="Calibri"/>
                <w:sz w:val="20"/>
              </w:rPr>
            </w:pPr>
            <w:r>
              <w:rPr>
                <w:lang w:val="en-US"/>
              </w:rPr>
              <w:t>36</w:t>
            </w:r>
          </w:p>
        </w:tc>
        <w:tc>
          <w:tcPr>
            <w:tcW w:w="1924" w:type="dxa"/>
          </w:tcPr>
          <w:p w:rsidR="00FD7461" w:rsidRPr="00CF285E" w:rsidRDefault="00FD7461" w:rsidP="00FD7461">
            <w:pPr>
              <w:rPr>
                <w:sz w:val="20"/>
                <w:szCs w:val="20"/>
                <w:lang w:val="en-US"/>
              </w:rPr>
            </w:pPr>
            <w:r w:rsidRPr="00CF285E">
              <w:rPr>
                <w:sz w:val="20"/>
                <w:szCs w:val="20"/>
                <w:lang w:val="en-US"/>
              </w:rPr>
              <w:t>15331178</w:t>
            </w:r>
          </w:p>
        </w:tc>
        <w:tc>
          <w:tcPr>
            <w:tcW w:w="2247" w:type="dxa"/>
          </w:tcPr>
          <w:p w:rsidR="00FD7461" w:rsidRPr="00CF285E" w:rsidRDefault="00FD7461" w:rsidP="00FD7461">
            <w:pPr>
              <w:rPr>
                <w:rFonts w:ascii="Sylfaen" w:hAnsi="Sylfaen" w:cs="Sylfaen"/>
                <w:lang w:val="en-US"/>
              </w:rPr>
            </w:pPr>
            <w:r w:rsidRPr="00CF285E">
              <w:rPr>
                <w:rFonts w:ascii="Sylfaen" w:hAnsi="Sylfaen" w:cs="Sylfaen"/>
                <w:lang w:val="en-US"/>
              </w:rPr>
              <w:t>Кукуруза</w:t>
            </w:r>
            <w:r w:rsidRPr="00CF285E">
              <w:rPr>
                <w:lang w:val="en-US"/>
              </w:rPr>
              <w:t xml:space="preserve"> </w:t>
            </w:r>
            <w:r w:rsidRPr="00CF285E">
              <w:rPr>
                <w:rFonts w:ascii="Sylfaen" w:hAnsi="Sylfaen" w:cs="Sylfaen"/>
                <w:lang w:val="en-US"/>
              </w:rPr>
              <w:t>консервированный</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lang w:val="en-US"/>
              </w:rPr>
            </w:pPr>
            <w:r>
              <w:rPr>
                <w:lang w:val="en-US"/>
              </w:rPr>
              <w:t>4</w:t>
            </w:r>
          </w:p>
        </w:tc>
        <w:tc>
          <w:tcPr>
            <w:tcW w:w="1924" w:type="dxa"/>
          </w:tcPr>
          <w:p w:rsidR="00FD7461" w:rsidRPr="00CF285E" w:rsidRDefault="00FD7461" w:rsidP="00FD7461">
            <w:pPr>
              <w:rPr>
                <w:sz w:val="20"/>
                <w:szCs w:val="20"/>
                <w:lang w:val="en-US"/>
              </w:rPr>
            </w:pPr>
            <w:r w:rsidRPr="00CF285E">
              <w:rPr>
                <w:sz w:val="20"/>
                <w:szCs w:val="20"/>
                <w:lang w:val="en-US"/>
              </w:rPr>
              <w:t>15311100</w:t>
            </w:r>
          </w:p>
        </w:tc>
        <w:tc>
          <w:tcPr>
            <w:tcW w:w="2247" w:type="dxa"/>
          </w:tcPr>
          <w:p w:rsidR="00FD7461" w:rsidRPr="00CF285E" w:rsidRDefault="00FD7461" w:rsidP="00FD7461">
            <w:pPr>
              <w:rPr>
                <w:rFonts w:ascii="Sylfaen" w:hAnsi="Sylfaen" w:cs="Sylfaen"/>
                <w:lang w:val="en-US"/>
              </w:rPr>
            </w:pPr>
            <w:r w:rsidRPr="00CF285E">
              <w:rPr>
                <w:rFonts w:ascii="Sylfaen" w:hAnsi="Sylfaen" w:cs="Sylfaen"/>
                <w:lang w:val="en-US"/>
              </w:rPr>
              <w:t>Картофель</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FD7461" w:rsidP="00FD7461">
            <w:pPr>
              <w:rPr>
                <w:lang w:val="en-US"/>
              </w:rPr>
            </w:pPr>
            <w:r>
              <w:rPr>
                <w:lang w:val="en-US"/>
              </w:rPr>
              <w:t>41</w:t>
            </w:r>
          </w:p>
        </w:tc>
        <w:tc>
          <w:tcPr>
            <w:tcW w:w="1924" w:type="dxa"/>
          </w:tcPr>
          <w:p w:rsidR="00FD7461" w:rsidRPr="00CF285E" w:rsidRDefault="00FD7461" w:rsidP="00FD7461">
            <w:pPr>
              <w:rPr>
                <w:sz w:val="20"/>
                <w:szCs w:val="20"/>
                <w:lang w:val="en-US"/>
              </w:rPr>
            </w:pPr>
            <w:r w:rsidRPr="00CF285E">
              <w:rPr>
                <w:sz w:val="20"/>
                <w:szCs w:val="20"/>
                <w:lang w:val="en-US"/>
              </w:rPr>
              <w:t>15331167</w:t>
            </w:r>
          </w:p>
        </w:tc>
        <w:tc>
          <w:tcPr>
            <w:tcW w:w="2247" w:type="dxa"/>
          </w:tcPr>
          <w:p w:rsidR="00FD7461" w:rsidRPr="00CF285E" w:rsidRDefault="00FD7461" w:rsidP="00FD7461">
            <w:pPr>
              <w:rPr>
                <w:rFonts w:ascii="Sylfaen" w:hAnsi="Sylfaen" w:cs="Sylfaen"/>
                <w:lang w:val="en-US"/>
              </w:rPr>
            </w:pPr>
            <w:r w:rsidRPr="00CF285E">
              <w:rPr>
                <w:rFonts w:ascii="Sylfaen" w:hAnsi="Sylfaen" w:cs="Sylfaen"/>
                <w:lang w:val="en-US"/>
              </w:rPr>
              <w:t>Зеленый</w:t>
            </w:r>
            <w:r w:rsidRPr="00CF285E">
              <w:rPr>
                <w:lang w:val="en-US"/>
              </w:rPr>
              <w:t xml:space="preserve"> </w:t>
            </w:r>
            <w:r w:rsidRPr="00CF285E">
              <w:rPr>
                <w:rFonts w:ascii="Sylfaen" w:hAnsi="Sylfaen" w:cs="Sylfaen"/>
                <w:lang w:val="en-US"/>
              </w:rPr>
              <w:t>смешанный</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r w:rsidR="00FD7461" w:rsidRPr="00B138F3" w:rsidTr="00FD7461">
        <w:trPr>
          <w:trHeight w:val="404"/>
          <w:jc w:val="center"/>
        </w:trPr>
        <w:tc>
          <w:tcPr>
            <w:tcW w:w="1658" w:type="dxa"/>
          </w:tcPr>
          <w:p w:rsidR="00FD7461" w:rsidRPr="00CF285E" w:rsidRDefault="00AB5C3C" w:rsidP="00FD7461">
            <w:pPr>
              <w:rPr>
                <w:rFonts w:ascii="Calibri" w:hAnsi="Calibri"/>
                <w:sz w:val="20"/>
                <w:lang w:val="en-US"/>
              </w:rPr>
            </w:pPr>
            <w:r>
              <w:rPr>
                <w:rFonts w:ascii="Calibri" w:hAnsi="Calibri"/>
                <w:sz w:val="20"/>
              </w:rPr>
              <w:t>53</w:t>
            </w:r>
          </w:p>
        </w:tc>
        <w:tc>
          <w:tcPr>
            <w:tcW w:w="1924" w:type="dxa"/>
          </w:tcPr>
          <w:p w:rsidR="00FD7461" w:rsidRPr="00CF285E" w:rsidRDefault="00FD7461" w:rsidP="00FD7461">
            <w:pPr>
              <w:rPr>
                <w:rFonts w:ascii="Arial AM" w:hAnsi="Arial AM"/>
                <w:sz w:val="20"/>
                <w:lang w:val="hy-AM"/>
              </w:rPr>
            </w:pPr>
            <w:r w:rsidRPr="00CF285E">
              <w:rPr>
                <w:rFonts w:ascii="Arial AM" w:hAnsi="Arial AM"/>
                <w:color w:val="000000"/>
                <w:sz w:val="20"/>
                <w:szCs w:val="20"/>
                <w:lang w:val="en-US"/>
              </w:rPr>
              <w:t>15842100</w:t>
            </w:r>
          </w:p>
          <w:p w:rsidR="00FD7461" w:rsidRPr="00CF285E" w:rsidRDefault="00FD7461" w:rsidP="00FD7461">
            <w:pPr>
              <w:rPr>
                <w:rFonts w:ascii="Arial AM" w:hAnsi="Arial AM"/>
                <w:sz w:val="20"/>
                <w:lang w:val="hy-AM"/>
              </w:rPr>
            </w:pPr>
          </w:p>
        </w:tc>
        <w:tc>
          <w:tcPr>
            <w:tcW w:w="2247" w:type="dxa"/>
          </w:tcPr>
          <w:p w:rsidR="00FD7461" w:rsidRPr="00CF285E" w:rsidRDefault="00FD7461" w:rsidP="00FD7461">
            <w:pPr>
              <w:rPr>
                <w:rFonts w:ascii="Arial AM" w:hAnsi="Arial AM"/>
                <w:sz w:val="20"/>
                <w:lang w:val="hy-AM"/>
              </w:rPr>
            </w:pPr>
            <w:r w:rsidRPr="00CF285E">
              <w:rPr>
                <w:rFonts w:ascii="Sylfaen" w:hAnsi="Sylfaen" w:cs="Sylfaen"/>
                <w:sz w:val="20"/>
                <w:szCs w:val="20"/>
                <w:lang w:val="en-US"/>
              </w:rPr>
              <w:t>Шоколад</w:t>
            </w:r>
            <w:r w:rsidRPr="00CF285E">
              <w:rPr>
                <w:rFonts w:ascii="Arial AM" w:hAnsi="Arial AM"/>
                <w:sz w:val="20"/>
                <w:szCs w:val="20"/>
                <w:lang w:val="en-US"/>
              </w:rPr>
              <w:t>/</w:t>
            </w:r>
            <w:r w:rsidRPr="00CF285E">
              <w:rPr>
                <w:rFonts w:ascii="Sylfaen" w:hAnsi="Sylfaen" w:cs="Sylfaen"/>
                <w:sz w:val="20"/>
                <w:szCs w:val="20"/>
                <w:lang w:val="en-US"/>
              </w:rPr>
              <w:t>шоколад</w:t>
            </w:r>
            <w:r w:rsidRPr="00CF285E">
              <w:rPr>
                <w:rFonts w:ascii="Arial AM" w:hAnsi="Arial AM"/>
                <w:sz w:val="20"/>
                <w:szCs w:val="20"/>
                <w:lang w:val="en-US"/>
              </w:rPr>
              <w:t xml:space="preserve"> </w:t>
            </w:r>
            <w:r w:rsidRPr="00CF285E">
              <w:rPr>
                <w:rFonts w:ascii="Sylfaen" w:hAnsi="Sylfaen" w:cs="Sylfaen"/>
                <w:sz w:val="20"/>
                <w:szCs w:val="20"/>
                <w:lang w:val="en-US"/>
              </w:rPr>
              <w:t>продукт</w:t>
            </w:r>
            <w:r w:rsidRPr="00CF285E">
              <w:rPr>
                <w:rFonts w:ascii="Arial AM" w:hAnsi="Arial AM"/>
                <w:sz w:val="20"/>
                <w:szCs w:val="20"/>
                <w:lang w:val="en-US"/>
              </w:rPr>
              <w:t>/</w:t>
            </w:r>
          </w:p>
        </w:tc>
        <w:tc>
          <w:tcPr>
            <w:tcW w:w="900" w:type="dxa"/>
          </w:tcPr>
          <w:p w:rsidR="00FD7461" w:rsidRDefault="00FD7461" w:rsidP="00FD7461">
            <w:r w:rsidRPr="00AF1017">
              <w:rPr>
                <w:rFonts w:ascii="GHEA Grapalat" w:hAnsi="GHEA Grapalat"/>
                <w:sz w:val="16"/>
                <w:szCs w:val="16"/>
              </w:rPr>
              <w:t>... %</w:t>
            </w:r>
          </w:p>
        </w:tc>
        <w:tc>
          <w:tcPr>
            <w:tcW w:w="942" w:type="dxa"/>
          </w:tcPr>
          <w:p w:rsidR="00FD7461" w:rsidRDefault="00FD7461" w:rsidP="00FD7461">
            <w:r w:rsidRPr="00AF1017">
              <w:rPr>
                <w:rFonts w:ascii="GHEA Grapalat" w:hAnsi="GHEA Grapalat"/>
                <w:sz w:val="16"/>
                <w:szCs w:val="16"/>
              </w:rPr>
              <w:t>... %</w:t>
            </w:r>
          </w:p>
        </w:tc>
        <w:tc>
          <w:tcPr>
            <w:tcW w:w="657" w:type="dxa"/>
          </w:tcPr>
          <w:p w:rsidR="00FD7461" w:rsidRDefault="00FD7461" w:rsidP="00FD7461">
            <w:r w:rsidRPr="00AF1017">
              <w:rPr>
                <w:rFonts w:ascii="GHEA Grapalat" w:hAnsi="GHEA Grapalat"/>
                <w:sz w:val="16"/>
                <w:szCs w:val="16"/>
              </w:rPr>
              <w:t>... %</w:t>
            </w:r>
          </w:p>
        </w:tc>
        <w:tc>
          <w:tcPr>
            <w:tcW w:w="805" w:type="dxa"/>
          </w:tcPr>
          <w:p w:rsidR="00FD7461" w:rsidRDefault="00FD7461" w:rsidP="00FD7461">
            <w:r w:rsidRPr="00AF1017">
              <w:rPr>
                <w:rFonts w:ascii="GHEA Grapalat" w:hAnsi="GHEA Grapalat"/>
                <w:sz w:val="16"/>
                <w:szCs w:val="16"/>
              </w:rPr>
              <w:t>... %</w:t>
            </w:r>
          </w:p>
        </w:tc>
        <w:tc>
          <w:tcPr>
            <w:tcW w:w="532" w:type="dxa"/>
          </w:tcPr>
          <w:p w:rsidR="00FD7461" w:rsidRDefault="00FD7461" w:rsidP="00FD7461">
            <w:r w:rsidRPr="00AF1017">
              <w:rPr>
                <w:rFonts w:ascii="GHEA Grapalat" w:hAnsi="GHEA Grapalat"/>
                <w:sz w:val="16"/>
                <w:szCs w:val="16"/>
              </w:rPr>
              <w:t>... %</w:t>
            </w:r>
          </w:p>
        </w:tc>
        <w:tc>
          <w:tcPr>
            <w:tcW w:w="603" w:type="dxa"/>
          </w:tcPr>
          <w:p w:rsidR="00FD7461" w:rsidRDefault="00FD7461" w:rsidP="00FD7461">
            <w:r w:rsidRPr="00AF1017">
              <w:rPr>
                <w:rFonts w:ascii="GHEA Grapalat" w:hAnsi="GHEA Grapalat"/>
                <w:sz w:val="16"/>
                <w:szCs w:val="16"/>
              </w:rPr>
              <w:t>... %</w:t>
            </w:r>
          </w:p>
        </w:tc>
        <w:tc>
          <w:tcPr>
            <w:tcW w:w="671" w:type="dxa"/>
          </w:tcPr>
          <w:p w:rsidR="00FD7461" w:rsidRDefault="00FD7461" w:rsidP="00FD7461">
            <w:r w:rsidRPr="00AF1017">
              <w:rPr>
                <w:rFonts w:ascii="GHEA Grapalat" w:hAnsi="GHEA Grapalat"/>
                <w:sz w:val="16"/>
                <w:szCs w:val="16"/>
              </w:rPr>
              <w:t>... %</w:t>
            </w:r>
          </w:p>
        </w:tc>
        <w:tc>
          <w:tcPr>
            <w:tcW w:w="782" w:type="dxa"/>
          </w:tcPr>
          <w:p w:rsidR="00FD7461" w:rsidRDefault="00FD7461" w:rsidP="00FD7461">
            <w:r w:rsidRPr="00AF1017">
              <w:rPr>
                <w:rFonts w:ascii="GHEA Grapalat" w:hAnsi="GHEA Grapalat"/>
                <w:sz w:val="16"/>
                <w:szCs w:val="16"/>
              </w:rPr>
              <w:t>... %</w:t>
            </w:r>
          </w:p>
        </w:tc>
        <w:tc>
          <w:tcPr>
            <w:tcW w:w="864" w:type="dxa"/>
          </w:tcPr>
          <w:p w:rsidR="00FD7461" w:rsidRDefault="00FD7461" w:rsidP="00FD7461">
            <w:r w:rsidRPr="00AF1017">
              <w:rPr>
                <w:rFonts w:ascii="GHEA Grapalat" w:hAnsi="GHEA Grapalat"/>
                <w:sz w:val="16"/>
                <w:szCs w:val="16"/>
              </w:rPr>
              <w:t>... %</w:t>
            </w:r>
          </w:p>
        </w:tc>
        <w:tc>
          <w:tcPr>
            <w:tcW w:w="832" w:type="dxa"/>
          </w:tcPr>
          <w:p w:rsidR="00FD7461" w:rsidRDefault="00FD7461" w:rsidP="00FD7461">
            <w:r w:rsidRPr="00AF1017">
              <w:rPr>
                <w:rFonts w:ascii="GHEA Grapalat" w:hAnsi="GHEA Grapalat"/>
                <w:sz w:val="16"/>
                <w:szCs w:val="16"/>
              </w:rPr>
              <w:t>... %</w:t>
            </w:r>
          </w:p>
        </w:tc>
        <w:tc>
          <w:tcPr>
            <w:tcW w:w="903" w:type="dxa"/>
          </w:tcPr>
          <w:p w:rsidR="00FD7461" w:rsidRDefault="00FD7461" w:rsidP="00FD7461">
            <w:r w:rsidRPr="00AF1017">
              <w:rPr>
                <w:rFonts w:ascii="GHEA Grapalat" w:hAnsi="GHEA Grapalat"/>
                <w:sz w:val="16"/>
                <w:szCs w:val="16"/>
              </w:rPr>
              <w:t>... %</w:t>
            </w:r>
          </w:p>
        </w:tc>
        <w:tc>
          <w:tcPr>
            <w:tcW w:w="836" w:type="dxa"/>
          </w:tcPr>
          <w:p w:rsidR="00FD7461" w:rsidRDefault="00FD7461" w:rsidP="00FD7461">
            <w:r w:rsidRPr="00AF1017">
              <w:rPr>
                <w:rFonts w:ascii="GHEA Grapalat" w:hAnsi="GHEA Grapalat"/>
                <w:sz w:val="16"/>
                <w:szCs w:val="16"/>
              </w:rPr>
              <w:t>... %</w:t>
            </w:r>
          </w:p>
        </w:tc>
        <w:tc>
          <w:tcPr>
            <w:tcW w:w="749" w:type="dxa"/>
            <w:vAlign w:val="center"/>
          </w:tcPr>
          <w:p w:rsidR="00FD7461" w:rsidRPr="00B138F3" w:rsidRDefault="00FD7461" w:rsidP="00FD7461">
            <w:pPr>
              <w:widowControl w:val="0"/>
              <w:jc w:val="center"/>
              <w:rPr>
                <w:rFonts w:ascii="GHEA Grapalat" w:hAnsi="GHEA Grapalat"/>
                <w:sz w:val="16"/>
                <w:szCs w:val="16"/>
              </w:rPr>
            </w:pP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BD0664" w:rsidRPr="00F3446E" w:rsidRDefault="00BD0664" w:rsidP="00BD0664">
            <w:r>
              <w:t>Ванашенский детский сад</w:t>
            </w:r>
            <w:r w:rsidRPr="00F3446E">
              <w:t>"</w:t>
            </w:r>
          </w:p>
          <w:p w:rsidR="00BD0664" w:rsidRDefault="00BD0664" w:rsidP="00BD0664">
            <w:pPr>
              <w:jc w:val="center"/>
            </w:pPr>
            <w:r>
              <w:t>Ванашен К. Алоян 24</w:t>
            </w:r>
          </w:p>
          <w:p w:rsidR="00BD0664" w:rsidRPr="00F3446E" w:rsidRDefault="00BD0664" w:rsidP="00BD0664">
            <w:pPr>
              <w:jc w:val="center"/>
            </w:pPr>
            <w:r w:rsidRPr="00F3446E">
              <w:lastRenderedPageBreak/>
              <w:t>Акба банк:</w:t>
            </w:r>
          </w:p>
          <w:p w:rsidR="00BD0664" w:rsidRPr="00F3446E" w:rsidRDefault="00BD0664" w:rsidP="00BD0664">
            <w:pPr>
              <w:jc w:val="center"/>
            </w:pPr>
            <w:r w:rsidRPr="00F3446E">
              <w:t>Веди м / с</w:t>
            </w:r>
          </w:p>
          <w:p w:rsidR="00BD0664" w:rsidRPr="00F3446E" w:rsidRDefault="00BD0664" w:rsidP="00BD0664">
            <w:pPr>
              <w:jc w:val="center"/>
            </w:pPr>
            <w:r w:rsidRPr="00F3446E">
              <w:t>ПК 220129690339000</w:t>
            </w:r>
          </w:p>
          <w:p w:rsidR="00BD0664" w:rsidRPr="00F3446E" w:rsidRDefault="00BD0664" w:rsidP="00BD0664">
            <w:pPr>
              <w:widowControl w:val="0"/>
              <w:spacing w:after="160"/>
              <w:jc w:val="center"/>
            </w:pPr>
            <w:r w:rsidRPr="00F3446E">
              <w:t>AVC 04103282</w:t>
            </w:r>
          </w:p>
          <w:p w:rsidR="00BD0664" w:rsidRDefault="00BD0664" w:rsidP="00BD0664">
            <w:pPr>
              <w:widowControl w:val="0"/>
              <w:spacing w:after="160"/>
              <w:jc w:val="center"/>
            </w:pPr>
            <w:r>
              <w:t>Т. Акопян</w:t>
            </w: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3"/>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5BE" w:rsidRDefault="002915BE" w:rsidP="00E12B8D">
      <w:r>
        <w:separator/>
      </w:r>
    </w:p>
  </w:endnote>
  <w:endnote w:type="continuationSeparator" w:id="0">
    <w:p w:rsidR="002915BE" w:rsidRDefault="002915BE"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8B1F5B" w:rsidRPr="00C861E9" w:rsidRDefault="008B1F5B">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B5C3C">
          <w:rPr>
            <w:rFonts w:ascii="GHEA Grapalat" w:hAnsi="GHEA Grapalat"/>
            <w:noProof/>
            <w:sz w:val="24"/>
            <w:szCs w:val="24"/>
          </w:rPr>
          <w:t>136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5BE" w:rsidRDefault="002915BE" w:rsidP="00E12B8D">
      <w:r>
        <w:separator/>
      </w:r>
    </w:p>
  </w:footnote>
  <w:footnote w:type="continuationSeparator" w:id="0">
    <w:p w:rsidR="002915BE" w:rsidRDefault="002915BE" w:rsidP="00E12B8D">
      <w:r>
        <w:continuationSeparator/>
      </w:r>
    </w:p>
  </w:footnote>
  <w:footnote w:id="1">
    <w:p w:rsidR="008B1F5B" w:rsidRPr="00ED3BA4" w:rsidRDefault="008B1F5B"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8B1F5B" w:rsidRPr="008842CE" w:rsidRDefault="008B1F5B"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8B1F5B" w:rsidRPr="00541313" w:rsidRDefault="008B1F5B"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8B1F5B" w:rsidRPr="00DB4FE3" w:rsidRDefault="008B1F5B"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8B1F5B" w:rsidRPr="00DB4FE3" w:rsidRDefault="008B1F5B"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8B1F5B" w:rsidRDefault="008B1F5B"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8B1F5B" w:rsidRPr="00D3436F" w:rsidRDefault="008B1F5B"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8B1F5B" w:rsidRPr="008842CE" w:rsidRDefault="008B1F5B" w:rsidP="00E12B8D">
      <w:pPr>
        <w:pStyle w:val="af2"/>
        <w:widowControl w:val="0"/>
        <w:jc w:val="both"/>
        <w:rPr>
          <w:rFonts w:ascii="GHEA Grapalat" w:hAnsi="GHEA Grapalat"/>
          <w:lang w:val="af-ZA"/>
        </w:rPr>
      </w:pPr>
    </w:p>
    <w:p w:rsidR="008B1F5B" w:rsidRPr="008842CE" w:rsidRDefault="008B1F5B" w:rsidP="00E12B8D">
      <w:pPr>
        <w:pStyle w:val="af2"/>
        <w:widowControl w:val="0"/>
        <w:jc w:val="both"/>
        <w:rPr>
          <w:rFonts w:ascii="GHEA Grapalat" w:hAnsi="GHEA Grapalat"/>
          <w:lang w:val="af-ZA"/>
        </w:rPr>
      </w:pPr>
    </w:p>
  </w:footnote>
  <w:footnote w:id="4">
    <w:p w:rsidR="008B1F5B" w:rsidRPr="00CD6B60" w:rsidRDefault="008B1F5B"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B1F5B" w:rsidRPr="00CD6B60" w:rsidRDefault="008B1F5B"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B1F5B" w:rsidRPr="00CD6B60" w:rsidRDefault="008B1F5B"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B1F5B" w:rsidRPr="00CD6B60" w:rsidRDefault="008B1F5B"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8B1F5B" w:rsidRPr="00CA2B01" w:rsidRDefault="008B1F5B"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8B1F5B" w:rsidRPr="00CA2B01" w:rsidRDefault="008B1F5B"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8B1F5B" w:rsidRPr="00CA2B01" w:rsidRDefault="008B1F5B"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8B1F5B" w:rsidRPr="005D5092" w:rsidRDefault="008B1F5B"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8B1F5B" w:rsidRPr="0034222E" w:rsidDel="00932115" w:rsidRDefault="008B1F5B" w:rsidP="00E12B8D">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8B1F5B" w:rsidRPr="00D3436F" w:rsidRDefault="008B1F5B"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B1F5B" w:rsidRPr="000811C1" w:rsidRDefault="008B1F5B" w:rsidP="00E12B8D">
      <w:pPr>
        <w:pStyle w:val="af2"/>
        <w:rPr>
          <w:rFonts w:asciiTheme="minorHAnsi" w:hAnsiTheme="minorHAnsi"/>
        </w:rPr>
      </w:pPr>
    </w:p>
  </w:footnote>
  <w:footnote w:id="8">
    <w:p w:rsidR="008B1F5B" w:rsidRPr="00FE2AA4" w:rsidRDefault="008B1F5B"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8B1F5B" w:rsidRPr="008842CE" w:rsidRDefault="008B1F5B"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B1F5B" w:rsidRPr="000811C1" w:rsidRDefault="008B1F5B" w:rsidP="00E12B8D">
      <w:pPr>
        <w:pStyle w:val="af2"/>
        <w:rPr>
          <w:lang w:val="af-ZA"/>
        </w:rPr>
      </w:pPr>
    </w:p>
  </w:footnote>
  <w:footnote w:id="10">
    <w:p w:rsidR="008B1F5B" w:rsidRDefault="008B1F5B" w:rsidP="00E12B8D">
      <w:pPr>
        <w:pStyle w:val="af2"/>
        <w:jc w:val="both"/>
        <w:rPr>
          <w:rFonts w:ascii="GHEA Grapalat" w:hAnsi="GHEA Grapalat"/>
          <w:i/>
          <w:lang w:val="hy-AM"/>
        </w:rPr>
      </w:pPr>
    </w:p>
    <w:p w:rsidR="008B1F5B" w:rsidRPr="002227A9" w:rsidRDefault="008B1F5B"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8B1F5B" w:rsidRPr="00636142" w:rsidRDefault="008B1F5B"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8B1F5B" w:rsidRPr="0092041F" w:rsidRDefault="008B1F5B"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8B1F5B" w:rsidRPr="0092041F" w:rsidRDefault="008B1F5B" w:rsidP="00E12B8D">
      <w:pPr>
        <w:pStyle w:val="af2"/>
        <w:jc w:val="both"/>
        <w:rPr>
          <w:rFonts w:ascii="GHEA Grapalat" w:hAnsi="GHEA Grapalat"/>
          <w:i/>
        </w:rPr>
      </w:pPr>
    </w:p>
  </w:footnote>
  <w:footnote w:id="11">
    <w:p w:rsidR="008B1F5B" w:rsidRPr="004A4643" w:rsidRDefault="008B1F5B"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8B1F5B" w:rsidRPr="008E4439" w:rsidRDefault="008B1F5B"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B1F5B" w:rsidRPr="000811C1" w:rsidRDefault="008B1F5B" w:rsidP="00E12B8D">
      <w:pPr>
        <w:pStyle w:val="af2"/>
        <w:rPr>
          <w:rFonts w:ascii="Sylfaen" w:hAnsi="Sylfaen"/>
          <w:sz w:val="18"/>
          <w:szCs w:val="18"/>
        </w:rPr>
      </w:pPr>
    </w:p>
  </w:footnote>
  <w:footnote w:id="13">
    <w:p w:rsidR="008B1F5B" w:rsidRPr="00A31673" w:rsidRDefault="008B1F5B"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8B1F5B" w:rsidRPr="00DE7706" w:rsidRDefault="008B1F5B"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8B1F5B" w:rsidRPr="008416BA" w:rsidRDefault="008B1F5B"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B1F5B" w:rsidRDefault="008B1F5B" w:rsidP="00E12B8D">
      <w:pPr>
        <w:jc w:val="both"/>
      </w:pPr>
    </w:p>
    <w:p w:rsidR="008B1F5B" w:rsidRPr="008B70EB" w:rsidRDefault="008B1F5B"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8B1F5B" w:rsidRPr="008B70EB" w:rsidRDefault="008B1F5B"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8B1F5B" w:rsidRPr="008B70EB" w:rsidRDefault="008B1F5B"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B1F5B" w:rsidRDefault="008B1F5B" w:rsidP="00E12B8D">
      <w:pPr>
        <w:jc w:val="both"/>
        <w:rPr>
          <w:rFonts w:asciiTheme="minorHAnsi" w:hAnsiTheme="minorHAnsi"/>
          <w:lang w:val="af-ZA"/>
        </w:rPr>
      </w:pPr>
    </w:p>
  </w:footnote>
  <w:footnote w:id="16">
    <w:p w:rsidR="008B1F5B" w:rsidRPr="00A25D1B" w:rsidRDefault="008B1F5B"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8B1F5B" w:rsidRPr="00DC619D" w:rsidRDefault="008B1F5B"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8B1F5B" w:rsidRPr="00D3436F" w:rsidRDefault="008B1F5B"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8B1F5B" w:rsidRPr="00D3436F" w:rsidRDefault="008B1F5B" w:rsidP="00E12B8D">
      <w:pPr>
        <w:pStyle w:val="af2"/>
        <w:rPr>
          <w:lang w:val="es-ES"/>
        </w:rPr>
      </w:pPr>
    </w:p>
  </w:footnote>
  <w:footnote w:id="19">
    <w:p w:rsidR="008B1F5B" w:rsidRPr="008842CE" w:rsidRDefault="008B1F5B"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B1F5B" w:rsidRPr="008842CE" w:rsidRDefault="008B1F5B" w:rsidP="00E12B8D">
      <w:pPr>
        <w:pStyle w:val="af2"/>
        <w:jc w:val="both"/>
        <w:rPr>
          <w:rFonts w:ascii="GHEA Grapalat" w:hAnsi="GHEA Grapalat"/>
        </w:rPr>
      </w:pPr>
    </w:p>
  </w:footnote>
  <w:footnote w:id="20">
    <w:p w:rsidR="008B1F5B" w:rsidRPr="008842CE" w:rsidRDefault="008B1F5B" w:rsidP="00E12B8D">
      <w:pPr>
        <w:pStyle w:val="af2"/>
        <w:jc w:val="both"/>
      </w:pPr>
    </w:p>
  </w:footnote>
  <w:footnote w:id="21">
    <w:p w:rsidR="008B1F5B" w:rsidRPr="008842CE" w:rsidRDefault="008B1F5B"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B1F5B" w:rsidRPr="008842CE" w:rsidRDefault="008B1F5B" w:rsidP="00E12B8D">
      <w:pPr>
        <w:pStyle w:val="af2"/>
        <w:jc w:val="both"/>
        <w:rPr>
          <w:rFonts w:ascii="GHEA Grapalat" w:hAnsi="GHEA Grapalat"/>
        </w:rPr>
      </w:pPr>
    </w:p>
  </w:footnote>
  <w:footnote w:id="22">
    <w:p w:rsidR="008B1F5B" w:rsidRPr="008842CE" w:rsidRDefault="008B1F5B" w:rsidP="00E12B8D">
      <w:pPr>
        <w:pStyle w:val="af2"/>
        <w:jc w:val="both"/>
      </w:pPr>
    </w:p>
  </w:footnote>
  <w:footnote w:id="23">
    <w:p w:rsidR="008B1F5B" w:rsidRPr="00217344" w:rsidRDefault="008B1F5B"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8B1F5B" w:rsidRPr="008842CE" w:rsidRDefault="008B1F5B"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8B1F5B" w:rsidRDefault="008B1F5B"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8B1F5B" w:rsidRPr="00F21C0D" w:rsidRDefault="008B1F5B" w:rsidP="00E12B8D">
      <w:pPr>
        <w:pStyle w:val="af2"/>
        <w:widowControl w:val="0"/>
        <w:jc w:val="both"/>
        <w:rPr>
          <w:lang w:val="hy-AM"/>
        </w:rPr>
      </w:pPr>
    </w:p>
  </w:footnote>
  <w:footnote w:id="26">
    <w:p w:rsidR="008B1F5B" w:rsidRDefault="008B1F5B"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8B1F5B" w:rsidRDefault="008B1F5B" w:rsidP="00E12B8D">
      <w:pPr>
        <w:pStyle w:val="af2"/>
        <w:widowControl w:val="0"/>
        <w:jc w:val="both"/>
        <w:rPr>
          <w:rFonts w:ascii="GHEA Grapalat" w:hAnsi="GHEA Grapalat"/>
          <w:i/>
        </w:rPr>
      </w:pPr>
    </w:p>
    <w:p w:rsidR="008B1F5B" w:rsidRDefault="008B1F5B" w:rsidP="00E12B8D">
      <w:pPr>
        <w:pStyle w:val="af2"/>
        <w:widowControl w:val="0"/>
        <w:jc w:val="both"/>
        <w:rPr>
          <w:rFonts w:ascii="GHEA Grapalat" w:hAnsi="GHEA Grapalat"/>
          <w:i/>
        </w:rPr>
      </w:pPr>
    </w:p>
    <w:p w:rsidR="008B1F5B" w:rsidRPr="00EB336B" w:rsidRDefault="008B1F5B"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8B1F5B" w:rsidRPr="00D3436F" w:rsidRDefault="008B1F5B" w:rsidP="00E12B8D">
      <w:pPr>
        <w:pStyle w:val="af2"/>
        <w:rPr>
          <w:lang w:val="hy-AM"/>
        </w:rPr>
      </w:pPr>
    </w:p>
  </w:footnote>
  <w:footnote w:id="27">
    <w:p w:rsidR="008B1F5B" w:rsidRPr="008842CE" w:rsidRDefault="008B1F5B"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8B1F5B" w:rsidRPr="00E85250" w:rsidRDefault="008B1F5B" w:rsidP="00E12B8D">
      <w:pPr>
        <w:widowControl w:val="0"/>
        <w:spacing w:after="160" w:line="360" w:lineRule="auto"/>
        <w:ind w:firstLine="709"/>
        <w:jc w:val="both"/>
        <w:rPr>
          <w:rFonts w:ascii="GHEA Grapalat" w:hAnsi="GHEA Grapalat"/>
          <w:lang w:val="hy-AM"/>
        </w:rPr>
      </w:pPr>
    </w:p>
    <w:p w:rsidR="008B1F5B" w:rsidRPr="00D3436F" w:rsidRDefault="008B1F5B" w:rsidP="00E12B8D">
      <w:pPr>
        <w:pStyle w:val="af2"/>
        <w:rPr>
          <w:lang w:val="hy-AM"/>
        </w:rPr>
      </w:pPr>
    </w:p>
  </w:footnote>
  <w:footnote w:id="28">
    <w:p w:rsidR="008B1F5B" w:rsidRPr="00402BC3" w:rsidRDefault="008B1F5B"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B1F5B" w:rsidRPr="00552088" w:rsidRDefault="008B1F5B"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B1F5B" w:rsidRPr="00D3436F" w:rsidRDefault="008B1F5B" w:rsidP="00E12B8D">
      <w:pPr>
        <w:pStyle w:val="af2"/>
        <w:rPr>
          <w:lang w:val="hy-AM"/>
        </w:rPr>
      </w:pPr>
    </w:p>
  </w:footnote>
  <w:footnote w:id="29">
    <w:p w:rsidR="008B1F5B" w:rsidRPr="008842CE" w:rsidRDefault="008B1F5B"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8B1F5B" w:rsidRPr="00D3436F" w:rsidRDefault="008B1F5B" w:rsidP="00E12B8D">
      <w:pPr>
        <w:pStyle w:val="af2"/>
        <w:rPr>
          <w:lang w:val="hy-AM"/>
        </w:rPr>
      </w:pPr>
    </w:p>
  </w:footnote>
  <w:footnote w:id="30">
    <w:p w:rsidR="008B1F5B" w:rsidRPr="00D3436F" w:rsidRDefault="008B1F5B"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8B1F5B" w:rsidRPr="008842CE" w:rsidRDefault="008B1F5B"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B1F5B" w:rsidRPr="00D3436F" w:rsidRDefault="008B1F5B" w:rsidP="00E12B8D">
      <w:pPr>
        <w:pStyle w:val="af2"/>
        <w:rPr>
          <w:lang w:val="hy-AM"/>
        </w:rPr>
      </w:pPr>
    </w:p>
  </w:footnote>
  <w:footnote w:id="32">
    <w:p w:rsidR="008B1F5B" w:rsidRPr="008842CE" w:rsidRDefault="008B1F5B"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8B1F5B" w:rsidRPr="008842CE" w:rsidRDefault="008B1F5B"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8B1F5B" w:rsidRPr="00D3436F" w:rsidRDefault="008B1F5B" w:rsidP="00E12B8D">
      <w:pPr>
        <w:pStyle w:val="af2"/>
        <w:rPr>
          <w:lang w:val="hy-AM"/>
        </w:rPr>
      </w:pPr>
    </w:p>
  </w:footnote>
  <w:footnote w:id="33">
    <w:p w:rsidR="008B1F5B" w:rsidRPr="008842CE" w:rsidRDefault="008B1F5B"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8B1F5B" w:rsidRPr="008842CE" w:rsidRDefault="008B1F5B"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F7140"/>
    <w:rsid w:val="002062DA"/>
    <w:rsid w:val="00240120"/>
    <w:rsid w:val="002737F2"/>
    <w:rsid w:val="002915BE"/>
    <w:rsid w:val="002C3F4E"/>
    <w:rsid w:val="003D6F12"/>
    <w:rsid w:val="00416519"/>
    <w:rsid w:val="00443349"/>
    <w:rsid w:val="00446B99"/>
    <w:rsid w:val="004D0A48"/>
    <w:rsid w:val="00501D4F"/>
    <w:rsid w:val="005126FF"/>
    <w:rsid w:val="0054508A"/>
    <w:rsid w:val="006C2430"/>
    <w:rsid w:val="00710D66"/>
    <w:rsid w:val="007617B2"/>
    <w:rsid w:val="007941A0"/>
    <w:rsid w:val="007C4DE6"/>
    <w:rsid w:val="007E5C72"/>
    <w:rsid w:val="00825EDD"/>
    <w:rsid w:val="00852966"/>
    <w:rsid w:val="008B1F5B"/>
    <w:rsid w:val="00920D6A"/>
    <w:rsid w:val="009256FD"/>
    <w:rsid w:val="009E3704"/>
    <w:rsid w:val="00A16ABE"/>
    <w:rsid w:val="00AB5C3C"/>
    <w:rsid w:val="00AC52E3"/>
    <w:rsid w:val="00BD0664"/>
    <w:rsid w:val="00C3303F"/>
    <w:rsid w:val="00C6777D"/>
    <w:rsid w:val="00CA3AB6"/>
    <w:rsid w:val="00CC23DA"/>
    <w:rsid w:val="00DE56F3"/>
    <w:rsid w:val="00E12B8D"/>
    <w:rsid w:val="00FD135C"/>
    <w:rsid w:val="00FD7461"/>
    <w:rsid w:val="00FF4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8F904-7DBA-4DD7-85BA-3A296E052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numbering" w:customStyle="1" w:styleId="13">
    <w:name w:val="Нет списка1"/>
    <w:next w:val="a2"/>
    <w:uiPriority w:val="99"/>
    <w:semiHidden/>
    <w:unhideWhenUsed/>
    <w:rsid w:val="00FD7461"/>
  </w:style>
  <w:style w:type="numbering" w:customStyle="1" w:styleId="111">
    <w:name w:val="Нет списка11"/>
    <w:next w:val="a2"/>
    <w:uiPriority w:val="99"/>
    <w:semiHidden/>
    <w:unhideWhenUsed/>
    <w:rsid w:val="00FD7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27135</Words>
  <Characters>154672</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Lusine</cp:lastModifiedBy>
  <cp:revision>30</cp:revision>
  <dcterms:created xsi:type="dcterms:W3CDTF">2023-12-15T08:42:00Z</dcterms:created>
  <dcterms:modified xsi:type="dcterms:W3CDTF">2024-12-10T13:05:00Z</dcterms:modified>
</cp:coreProperties>
</file>